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021255" w14:textId="5A9AE82D" w:rsidR="00D7605E" w:rsidRPr="006D1EEA" w:rsidRDefault="00D7605E" w:rsidP="006D1EEA">
      <w:pPr>
        <w:spacing w:after="0" w:line="240" w:lineRule="auto"/>
        <w:jc w:val="right"/>
        <w:rPr>
          <w:rFonts w:ascii="Times New Roman" w:hAnsi="Times New Roman" w:cs="Times New Roman"/>
        </w:rPr>
      </w:pPr>
      <w:r w:rsidRPr="006D1EEA">
        <w:rPr>
          <w:rFonts w:ascii="Times New Roman" w:hAnsi="Times New Roman" w:cs="Times New Roman"/>
        </w:rPr>
        <w:t>EELNÕU</w:t>
      </w:r>
    </w:p>
    <w:p w14:paraId="246F7E05" w14:textId="4DBEE2E9" w:rsidR="00177D3D" w:rsidRDefault="00FA23D6" w:rsidP="006D1EEA">
      <w:pPr>
        <w:spacing w:after="0" w:line="240" w:lineRule="auto"/>
        <w:jc w:val="right"/>
        <w:rPr>
          <w:rFonts w:ascii="Times New Roman" w:hAnsi="Times New Roman" w:cs="Times New Roman"/>
        </w:rPr>
      </w:pPr>
      <w:r>
        <w:rPr>
          <w:rFonts w:ascii="Times New Roman" w:hAnsi="Times New Roman" w:cs="Times New Roman"/>
        </w:rPr>
        <w:t>30</w:t>
      </w:r>
      <w:r w:rsidR="2DBAC6D0" w:rsidRPr="0EFF5275">
        <w:rPr>
          <w:rFonts w:ascii="Times New Roman" w:hAnsi="Times New Roman" w:cs="Times New Roman"/>
        </w:rPr>
        <w:t>.0</w:t>
      </w:r>
      <w:r w:rsidR="00E57F18">
        <w:rPr>
          <w:rFonts w:ascii="Times New Roman" w:hAnsi="Times New Roman" w:cs="Times New Roman"/>
        </w:rPr>
        <w:t>6</w:t>
      </w:r>
      <w:r w:rsidR="5F796E0B" w:rsidRPr="0EFF5275">
        <w:rPr>
          <w:rFonts w:ascii="Times New Roman" w:hAnsi="Times New Roman" w:cs="Times New Roman"/>
        </w:rPr>
        <w:t>.2025</w:t>
      </w:r>
    </w:p>
    <w:p w14:paraId="70385574" w14:textId="77777777" w:rsidR="00513B78" w:rsidRPr="006D1EEA" w:rsidRDefault="00513B78" w:rsidP="006D1EEA">
      <w:pPr>
        <w:spacing w:after="0" w:line="240" w:lineRule="auto"/>
        <w:jc w:val="right"/>
        <w:rPr>
          <w:rFonts w:ascii="Times New Roman" w:hAnsi="Times New Roman" w:cs="Times New Roman"/>
        </w:rPr>
      </w:pPr>
    </w:p>
    <w:p w14:paraId="5183C5DD" w14:textId="028646DC" w:rsidR="00177D3D" w:rsidRDefault="00670D49" w:rsidP="006D1EEA">
      <w:pPr>
        <w:spacing w:after="0" w:line="240" w:lineRule="auto"/>
        <w:jc w:val="center"/>
        <w:rPr>
          <w:rFonts w:ascii="Times New Roman" w:hAnsi="Times New Roman" w:cs="Times New Roman"/>
          <w:b/>
          <w:bCs/>
          <w:noProof/>
          <w:sz w:val="32"/>
          <w:szCs w:val="32"/>
        </w:rPr>
      </w:pPr>
      <w:r>
        <w:rPr>
          <w:rFonts w:ascii="Times New Roman" w:hAnsi="Times New Roman" w:cs="Times New Roman"/>
          <w:b/>
          <w:bCs/>
          <w:sz w:val="32"/>
          <w:szCs w:val="32"/>
        </w:rPr>
        <w:t>Psühhiaatrilise abi</w:t>
      </w:r>
      <w:r w:rsidR="00A17F4A" w:rsidRPr="00B40F23">
        <w:rPr>
          <w:rFonts w:ascii="Times New Roman" w:hAnsi="Times New Roman" w:cs="Times New Roman"/>
          <w:b/>
          <w:bCs/>
          <w:sz w:val="32"/>
          <w:szCs w:val="32"/>
        </w:rPr>
        <w:t xml:space="preserve"> seaduse muutmise seadus</w:t>
      </w:r>
      <w:r w:rsidR="00513B78">
        <w:rPr>
          <w:rFonts w:ascii="Times New Roman" w:hAnsi="Times New Roman" w:cs="Times New Roman"/>
          <w:b/>
          <w:bCs/>
          <w:sz w:val="32"/>
          <w:szCs w:val="32"/>
        </w:rPr>
        <w:t xml:space="preserve"> </w:t>
      </w:r>
      <w:r w:rsidR="00513B78">
        <w:rPr>
          <w:rFonts w:ascii="Times New Roman" w:hAnsi="Times New Roman" w:cs="Times New Roman"/>
          <w:b/>
          <w:bCs/>
          <w:noProof/>
          <w:sz w:val="32"/>
          <w:szCs w:val="32"/>
        </w:rPr>
        <w:t>(</w:t>
      </w:r>
      <w:r>
        <w:rPr>
          <w:rFonts w:ascii="Times New Roman" w:hAnsi="Times New Roman" w:cs="Times New Roman"/>
          <w:b/>
          <w:bCs/>
          <w:noProof/>
          <w:sz w:val="32"/>
          <w:szCs w:val="32"/>
        </w:rPr>
        <w:t xml:space="preserve">ohjeldusmeetmete </w:t>
      </w:r>
      <w:r w:rsidR="00B665FA">
        <w:rPr>
          <w:rFonts w:ascii="Times New Roman" w:hAnsi="Times New Roman" w:cs="Times New Roman"/>
          <w:b/>
          <w:bCs/>
          <w:noProof/>
          <w:sz w:val="32"/>
          <w:szCs w:val="32"/>
        </w:rPr>
        <w:t>regulatsiooni</w:t>
      </w:r>
      <w:r w:rsidR="00513B78">
        <w:rPr>
          <w:rFonts w:ascii="Times New Roman" w:hAnsi="Times New Roman" w:cs="Times New Roman"/>
          <w:b/>
          <w:bCs/>
          <w:noProof/>
          <w:sz w:val="32"/>
          <w:szCs w:val="32"/>
        </w:rPr>
        <w:t xml:space="preserve"> </w:t>
      </w:r>
      <w:r w:rsidR="00B665FA">
        <w:rPr>
          <w:rFonts w:ascii="Times New Roman" w:hAnsi="Times New Roman" w:cs="Times New Roman"/>
          <w:b/>
          <w:bCs/>
          <w:noProof/>
          <w:sz w:val="32"/>
          <w:szCs w:val="32"/>
        </w:rPr>
        <w:t>kohaldamisala laiendamine</w:t>
      </w:r>
      <w:r w:rsidR="00513B78">
        <w:rPr>
          <w:rFonts w:ascii="Times New Roman" w:hAnsi="Times New Roman" w:cs="Times New Roman"/>
          <w:b/>
          <w:bCs/>
          <w:noProof/>
          <w:sz w:val="32"/>
          <w:szCs w:val="32"/>
        </w:rPr>
        <w:t>)</w:t>
      </w:r>
    </w:p>
    <w:p w14:paraId="66D1B2DB" w14:textId="77777777" w:rsidR="00661C1C" w:rsidRPr="006D1EEA" w:rsidRDefault="00661C1C" w:rsidP="006D1EEA">
      <w:pPr>
        <w:spacing w:after="0" w:line="240" w:lineRule="auto"/>
        <w:jc w:val="both"/>
        <w:rPr>
          <w:rFonts w:ascii="Times New Roman" w:hAnsi="Times New Roman" w:cs="Times New Roman"/>
          <w:noProof/>
        </w:rPr>
      </w:pPr>
    </w:p>
    <w:p w14:paraId="792BFE4E" w14:textId="06369831" w:rsidR="00D7605E" w:rsidRPr="00B40F23" w:rsidRDefault="7B6B2BA2" w:rsidP="00B201B4">
      <w:pPr>
        <w:spacing w:after="0" w:line="240" w:lineRule="auto"/>
        <w:jc w:val="both"/>
        <w:rPr>
          <w:rFonts w:ascii="Times New Roman" w:hAnsi="Times New Roman" w:cs="Times New Roman"/>
          <w:b/>
          <w:bCs/>
          <w:noProof/>
        </w:rPr>
      </w:pPr>
      <w:r w:rsidRPr="6DB30420">
        <w:rPr>
          <w:rFonts w:ascii="Times New Roman" w:hAnsi="Times New Roman" w:cs="Times New Roman"/>
          <w:b/>
          <w:bCs/>
          <w:noProof/>
        </w:rPr>
        <w:t>§ 1</w:t>
      </w:r>
      <w:r w:rsidR="155F583B" w:rsidRPr="6DB30420">
        <w:rPr>
          <w:rFonts w:ascii="Times New Roman" w:hAnsi="Times New Roman" w:cs="Times New Roman"/>
          <w:b/>
          <w:bCs/>
          <w:noProof/>
        </w:rPr>
        <w:t>.</w:t>
      </w:r>
      <w:r w:rsidRPr="6DB30420">
        <w:rPr>
          <w:rFonts w:ascii="Times New Roman" w:hAnsi="Times New Roman" w:cs="Times New Roman"/>
          <w:b/>
          <w:bCs/>
          <w:noProof/>
        </w:rPr>
        <w:t xml:space="preserve"> </w:t>
      </w:r>
      <w:r w:rsidR="00266C3C">
        <w:rPr>
          <w:rFonts w:ascii="Times New Roman" w:hAnsi="Times New Roman" w:cs="Times New Roman"/>
          <w:b/>
          <w:bCs/>
          <w:noProof/>
        </w:rPr>
        <w:t>Psühhiaatrilise abi</w:t>
      </w:r>
      <w:r w:rsidR="3A483423" w:rsidRPr="6DB30420">
        <w:rPr>
          <w:rFonts w:ascii="Times New Roman" w:hAnsi="Times New Roman" w:cs="Times New Roman"/>
          <w:b/>
          <w:bCs/>
          <w:noProof/>
        </w:rPr>
        <w:t xml:space="preserve"> seaduse</w:t>
      </w:r>
      <w:r w:rsidRPr="6DB30420">
        <w:rPr>
          <w:rFonts w:ascii="Times New Roman" w:hAnsi="Times New Roman" w:cs="Times New Roman"/>
          <w:b/>
          <w:bCs/>
          <w:noProof/>
        </w:rPr>
        <w:t xml:space="preserve"> muutmine</w:t>
      </w:r>
    </w:p>
    <w:p w14:paraId="1B85850B" w14:textId="77777777" w:rsidR="00B40F23" w:rsidRDefault="00B40F23" w:rsidP="00B201B4">
      <w:pPr>
        <w:spacing w:after="0" w:line="240" w:lineRule="auto"/>
        <w:jc w:val="both"/>
        <w:rPr>
          <w:rFonts w:ascii="Times New Roman" w:hAnsi="Times New Roman" w:cs="Times New Roman"/>
          <w:noProof/>
        </w:rPr>
      </w:pPr>
    </w:p>
    <w:p w14:paraId="7C6F0D67" w14:textId="66FECB37" w:rsidR="008A450D" w:rsidRPr="006D1EEA" w:rsidRDefault="00AE1EDA" w:rsidP="00B201B4">
      <w:pPr>
        <w:spacing w:after="0" w:line="240" w:lineRule="auto"/>
        <w:jc w:val="both"/>
        <w:rPr>
          <w:rFonts w:ascii="Times New Roman" w:hAnsi="Times New Roman" w:cs="Times New Roman"/>
          <w:noProof/>
        </w:rPr>
      </w:pPr>
      <w:r>
        <w:rPr>
          <w:rFonts w:ascii="Times New Roman" w:hAnsi="Times New Roman" w:cs="Times New Roman"/>
          <w:noProof/>
        </w:rPr>
        <w:t>Psühhiaatrilise abi</w:t>
      </w:r>
      <w:r w:rsidR="008A450D" w:rsidRPr="006D1EEA">
        <w:rPr>
          <w:rFonts w:ascii="Times New Roman" w:hAnsi="Times New Roman" w:cs="Times New Roman"/>
          <w:noProof/>
        </w:rPr>
        <w:t xml:space="preserve"> seaduse</w:t>
      </w:r>
      <w:r w:rsidR="00C522C5">
        <w:rPr>
          <w:rFonts w:ascii="Times New Roman" w:hAnsi="Times New Roman" w:cs="Times New Roman"/>
          <w:noProof/>
        </w:rPr>
        <w:t>s</w:t>
      </w:r>
      <w:r w:rsidR="00255023" w:rsidRPr="006D1EEA" w:rsidDel="00C522C5">
        <w:rPr>
          <w:rFonts w:ascii="Times New Roman" w:hAnsi="Times New Roman" w:cs="Times New Roman"/>
          <w:noProof/>
        </w:rPr>
        <w:t xml:space="preserve"> </w:t>
      </w:r>
      <w:r w:rsidR="00255023" w:rsidRPr="006D1EEA">
        <w:rPr>
          <w:rFonts w:ascii="Times New Roman" w:hAnsi="Times New Roman" w:cs="Times New Roman"/>
          <w:noProof/>
        </w:rPr>
        <w:t>tehakse</w:t>
      </w:r>
      <w:r w:rsidR="004B7D12" w:rsidRPr="006D1EEA">
        <w:rPr>
          <w:rFonts w:ascii="Times New Roman" w:hAnsi="Times New Roman" w:cs="Times New Roman"/>
          <w:noProof/>
        </w:rPr>
        <w:t xml:space="preserve"> </w:t>
      </w:r>
      <w:r w:rsidR="008A450D" w:rsidRPr="006D1EEA">
        <w:rPr>
          <w:rFonts w:ascii="Times New Roman" w:hAnsi="Times New Roman" w:cs="Times New Roman"/>
          <w:noProof/>
        </w:rPr>
        <w:t>järgmised muudatused:</w:t>
      </w:r>
    </w:p>
    <w:p w14:paraId="06F7FE61" w14:textId="77777777" w:rsidR="00B40F23" w:rsidRDefault="00B40F23" w:rsidP="00B201B4">
      <w:pPr>
        <w:spacing w:after="0" w:line="240" w:lineRule="auto"/>
        <w:jc w:val="both"/>
        <w:rPr>
          <w:rFonts w:ascii="Times New Roman" w:hAnsi="Times New Roman" w:cs="Times New Roman"/>
          <w:noProof/>
        </w:rPr>
      </w:pPr>
    </w:p>
    <w:p w14:paraId="4DEA42AB" w14:textId="6AD49903" w:rsidR="00896027" w:rsidRPr="00D724BF" w:rsidRDefault="008F54C5" w:rsidP="008F54C5">
      <w:pPr>
        <w:spacing w:after="0" w:line="240" w:lineRule="auto"/>
        <w:jc w:val="both"/>
        <w:rPr>
          <w:rFonts w:ascii="Times New Roman" w:hAnsi="Times New Roman" w:cs="Times New Roman"/>
          <w:noProof/>
          <w:color w:val="000000" w:themeColor="text1"/>
          <w:shd w:val="clear" w:color="auto" w:fill="FFFFFF"/>
        </w:rPr>
      </w:pPr>
      <w:r w:rsidRPr="005B0EA6">
        <w:rPr>
          <w:rFonts w:ascii="Times New Roman" w:hAnsi="Times New Roman" w:cs="Times New Roman"/>
          <w:b/>
          <w:bCs/>
          <w:noProof/>
          <w:color w:val="000000" w:themeColor="text1"/>
          <w:shd w:val="clear" w:color="auto" w:fill="FFFFFF"/>
        </w:rPr>
        <w:t>1)</w:t>
      </w:r>
      <w:r w:rsidRPr="005B0EA6">
        <w:rPr>
          <w:rFonts w:ascii="Times New Roman" w:hAnsi="Times New Roman" w:cs="Times New Roman"/>
          <w:noProof/>
          <w:color w:val="000000" w:themeColor="text1"/>
          <w:shd w:val="clear" w:color="auto" w:fill="FFFFFF"/>
        </w:rPr>
        <w:t xml:space="preserve"> </w:t>
      </w:r>
      <w:r w:rsidR="00975BA7">
        <w:rPr>
          <w:rFonts w:ascii="Times New Roman" w:hAnsi="Times New Roman" w:cs="Times New Roman"/>
          <w:noProof/>
          <w:color w:val="000000" w:themeColor="text1"/>
          <w:shd w:val="clear" w:color="auto" w:fill="FFFFFF"/>
        </w:rPr>
        <w:t xml:space="preserve">paragrahvi 1 lõiget 1 </w:t>
      </w:r>
      <w:r w:rsidR="008E69CD">
        <w:rPr>
          <w:rFonts w:ascii="Times New Roman" w:hAnsi="Times New Roman" w:cs="Times New Roman"/>
          <w:noProof/>
          <w:color w:val="000000" w:themeColor="text1"/>
          <w:shd w:val="clear" w:color="auto" w:fill="FFFFFF"/>
        </w:rPr>
        <w:t>täiendatakse päras</w:t>
      </w:r>
      <w:r w:rsidR="00E83F3E">
        <w:rPr>
          <w:rFonts w:ascii="Times New Roman" w:hAnsi="Times New Roman" w:cs="Times New Roman"/>
          <w:noProof/>
          <w:color w:val="000000" w:themeColor="text1"/>
          <w:shd w:val="clear" w:color="auto" w:fill="FFFFFF"/>
        </w:rPr>
        <w:t>t tekstiosa „</w:t>
      </w:r>
      <w:r w:rsidR="00A673AF">
        <w:rPr>
          <w:rFonts w:ascii="Times New Roman" w:hAnsi="Times New Roman" w:cs="Times New Roman"/>
          <w:noProof/>
          <w:color w:val="000000" w:themeColor="text1"/>
          <w:shd w:val="clear" w:color="auto" w:fill="FFFFFF"/>
        </w:rPr>
        <w:t>suhteid tervishoiuasutustega</w:t>
      </w:r>
      <w:r w:rsidR="00AA390E">
        <w:rPr>
          <w:rFonts w:ascii="Times New Roman" w:hAnsi="Times New Roman" w:cs="Times New Roman"/>
          <w:noProof/>
          <w:color w:val="000000" w:themeColor="text1"/>
          <w:shd w:val="clear" w:color="auto" w:fill="FFFFFF"/>
        </w:rPr>
        <w:t xml:space="preserve">“  </w:t>
      </w:r>
      <w:r w:rsidR="00A56067">
        <w:rPr>
          <w:rFonts w:ascii="Times New Roman" w:hAnsi="Times New Roman" w:cs="Times New Roman"/>
          <w:noProof/>
          <w:color w:val="000000" w:themeColor="text1"/>
          <w:shd w:val="clear" w:color="auto" w:fill="FFFFFF"/>
        </w:rPr>
        <w:t xml:space="preserve">tekstiosaga </w:t>
      </w:r>
      <w:r w:rsidR="00AA390E">
        <w:rPr>
          <w:rFonts w:ascii="Times New Roman" w:hAnsi="Times New Roman" w:cs="Times New Roman"/>
          <w:noProof/>
          <w:color w:val="000000" w:themeColor="text1"/>
          <w:shd w:val="clear" w:color="auto" w:fill="FFFFFF"/>
        </w:rPr>
        <w:t>„</w:t>
      </w:r>
      <w:r w:rsidR="108AE2CC">
        <w:rPr>
          <w:rFonts w:ascii="Times New Roman" w:hAnsi="Times New Roman" w:cs="Times New Roman"/>
          <w:noProof/>
          <w:color w:val="000000" w:themeColor="text1"/>
          <w:shd w:val="clear" w:color="auto" w:fill="FFFFFF"/>
        </w:rPr>
        <w:t>,</w:t>
      </w:r>
      <w:r w:rsidRPr="0F5DB427" w:rsidDel="002B1A70">
        <w:rPr>
          <w:rFonts w:ascii="Times New Roman" w:hAnsi="Times New Roman" w:cs="Times New Roman"/>
          <w:noProof/>
          <w:color w:val="000000" w:themeColor="text1"/>
        </w:rPr>
        <w:t xml:space="preserve"> </w:t>
      </w:r>
      <w:r w:rsidR="00D724BF" w:rsidRPr="00314166">
        <w:rPr>
          <w:rFonts w:ascii="Times New Roman" w:hAnsi="Times New Roman" w:cs="Times New Roman"/>
          <w:noProof/>
          <w:color w:val="202020"/>
          <w:shd w:val="clear" w:color="auto" w:fill="FFFFFF"/>
        </w:rPr>
        <w:t xml:space="preserve">sealhulgas psüühikahäire käsitlemisel vältimatu abi, kiirabi, statsionaarse eriarstiabi ja </w:t>
      </w:r>
      <w:r w:rsidR="75BCD51E" w:rsidRPr="00314166">
        <w:rPr>
          <w:rFonts w:ascii="Times New Roman" w:hAnsi="Times New Roman" w:cs="Times New Roman"/>
          <w:noProof/>
          <w:color w:val="202020"/>
          <w:shd w:val="clear" w:color="auto" w:fill="FFFFFF"/>
        </w:rPr>
        <w:t xml:space="preserve">statsionaarse </w:t>
      </w:r>
      <w:r w:rsidR="00D724BF" w:rsidRPr="00314166">
        <w:rPr>
          <w:rFonts w:ascii="Times New Roman" w:hAnsi="Times New Roman" w:cs="Times New Roman"/>
          <w:noProof/>
          <w:color w:val="202020"/>
          <w:shd w:val="clear" w:color="auto" w:fill="FFFFFF"/>
        </w:rPr>
        <w:t>õendusabi käigus</w:t>
      </w:r>
      <w:r w:rsidR="00D724BF">
        <w:rPr>
          <w:rFonts w:ascii="Times New Roman" w:hAnsi="Times New Roman" w:cs="Times New Roman"/>
          <w:noProof/>
          <w:color w:val="202020"/>
          <w:shd w:val="clear" w:color="auto" w:fill="FFFFFF"/>
        </w:rPr>
        <w:t>“;</w:t>
      </w:r>
    </w:p>
    <w:p w14:paraId="240B7385" w14:textId="77777777" w:rsidR="008F54C5" w:rsidRDefault="008F54C5" w:rsidP="00B201B4">
      <w:pPr>
        <w:spacing w:after="0" w:line="240" w:lineRule="auto"/>
        <w:jc w:val="both"/>
        <w:rPr>
          <w:rFonts w:ascii="Times New Roman" w:hAnsi="Times New Roman" w:cs="Times New Roman"/>
          <w:noProof/>
          <w:shd w:val="clear" w:color="auto" w:fill="FFFFFF"/>
        </w:rPr>
      </w:pPr>
    </w:p>
    <w:p w14:paraId="3F365825" w14:textId="5DC8FF54" w:rsidR="009546DC" w:rsidRPr="006508B0" w:rsidRDefault="007C2F4D" w:rsidP="00B201B4">
      <w:pPr>
        <w:spacing w:after="0" w:line="240" w:lineRule="auto"/>
        <w:jc w:val="both"/>
        <w:rPr>
          <w:rFonts w:ascii="Times New Roman" w:hAnsi="Times New Roman" w:cs="Times New Roman"/>
          <w:shd w:val="clear" w:color="auto" w:fill="FFFFFF"/>
        </w:rPr>
      </w:pPr>
      <w:r>
        <w:rPr>
          <w:rFonts w:ascii="Times New Roman" w:hAnsi="Times New Roman" w:cs="Times New Roman"/>
          <w:b/>
          <w:bCs/>
          <w:shd w:val="clear" w:color="auto" w:fill="FFFFFF"/>
        </w:rPr>
        <w:t>2</w:t>
      </w:r>
      <w:r w:rsidR="008F54C5" w:rsidRPr="006508B0">
        <w:rPr>
          <w:rFonts w:ascii="Times New Roman" w:hAnsi="Times New Roman" w:cs="Times New Roman"/>
          <w:b/>
          <w:bCs/>
          <w:shd w:val="clear" w:color="auto" w:fill="FFFFFF"/>
        </w:rPr>
        <w:t>)</w:t>
      </w:r>
      <w:r w:rsidR="008F54C5" w:rsidRPr="006508B0">
        <w:rPr>
          <w:rFonts w:ascii="Times New Roman" w:hAnsi="Times New Roman" w:cs="Times New Roman"/>
          <w:shd w:val="clear" w:color="auto" w:fill="FFFFFF"/>
        </w:rPr>
        <w:t xml:space="preserve"> </w:t>
      </w:r>
      <w:r w:rsidR="69E9494A" w:rsidRPr="006508B0">
        <w:rPr>
          <w:rFonts w:ascii="Times New Roman" w:hAnsi="Times New Roman" w:cs="Times New Roman"/>
          <w:shd w:val="clear" w:color="auto" w:fill="FFFFFF"/>
        </w:rPr>
        <w:t>paragrahvi 1</w:t>
      </w:r>
      <w:r w:rsidR="006508B0" w:rsidRPr="006508B0">
        <w:rPr>
          <w:rFonts w:ascii="Times New Roman" w:hAnsi="Times New Roman" w:cs="Times New Roman"/>
          <w:shd w:val="clear" w:color="auto" w:fill="FFFFFF"/>
        </w:rPr>
        <w:t>4</w:t>
      </w:r>
      <w:r w:rsidR="69E9494A" w:rsidRPr="006508B0">
        <w:rPr>
          <w:rFonts w:ascii="Times New Roman" w:hAnsi="Times New Roman" w:cs="Times New Roman"/>
          <w:shd w:val="clear" w:color="auto" w:fill="FFFFFF"/>
        </w:rPr>
        <w:t xml:space="preserve"> lõi</w:t>
      </w:r>
      <w:r w:rsidR="48EF868B" w:rsidRPr="006508B0">
        <w:rPr>
          <w:rFonts w:ascii="Times New Roman" w:hAnsi="Times New Roman" w:cs="Times New Roman"/>
          <w:shd w:val="clear" w:color="auto" w:fill="FFFFFF"/>
        </w:rPr>
        <w:t>ge</w:t>
      </w:r>
      <w:r w:rsidR="69E9494A" w:rsidRPr="006508B0">
        <w:rPr>
          <w:rFonts w:ascii="Times New Roman" w:hAnsi="Times New Roman" w:cs="Times New Roman"/>
          <w:shd w:val="clear" w:color="auto" w:fill="FFFFFF"/>
        </w:rPr>
        <w:t xml:space="preserve"> </w:t>
      </w:r>
      <w:r w:rsidR="006508B0" w:rsidRPr="006508B0">
        <w:rPr>
          <w:rFonts w:ascii="Times New Roman" w:hAnsi="Times New Roman" w:cs="Times New Roman"/>
          <w:shd w:val="clear" w:color="auto" w:fill="FFFFFF"/>
        </w:rPr>
        <w:t>1</w:t>
      </w:r>
      <w:r w:rsidR="69E9494A" w:rsidRPr="006508B0">
        <w:rPr>
          <w:rFonts w:ascii="Times New Roman" w:hAnsi="Times New Roman" w:cs="Times New Roman"/>
          <w:shd w:val="clear" w:color="auto" w:fill="FFFFFF"/>
        </w:rPr>
        <w:t xml:space="preserve"> </w:t>
      </w:r>
      <w:r w:rsidR="769AD026" w:rsidRPr="006508B0">
        <w:rPr>
          <w:rFonts w:ascii="Times New Roman" w:hAnsi="Times New Roman" w:cs="Times New Roman"/>
          <w:shd w:val="clear" w:color="auto" w:fill="FFFFFF"/>
        </w:rPr>
        <w:t>muudetakse ja sõnastatakse järgmiselt:</w:t>
      </w:r>
    </w:p>
    <w:p w14:paraId="5D11D30E" w14:textId="77777777" w:rsidR="00B1789F" w:rsidRPr="006508B0" w:rsidRDefault="00B1789F" w:rsidP="00B201B4">
      <w:pPr>
        <w:spacing w:after="0" w:line="240" w:lineRule="auto"/>
        <w:jc w:val="both"/>
        <w:rPr>
          <w:rFonts w:ascii="Times New Roman" w:hAnsi="Times New Roman" w:cs="Times New Roman"/>
          <w:shd w:val="clear" w:color="auto" w:fill="FFFFFF"/>
        </w:rPr>
      </w:pPr>
    </w:p>
    <w:p w14:paraId="6203CBA1" w14:textId="79807D95" w:rsidR="00B1789F" w:rsidRDefault="00B1789F" w:rsidP="00B201B4">
      <w:pPr>
        <w:spacing w:after="0" w:line="240" w:lineRule="auto"/>
        <w:jc w:val="both"/>
        <w:rPr>
          <w:rFonts w:ascii="Times New Roman" w:hAnsi="Times New Roman" w:cs="Times New Roman"/>
          <w:noProof/>
          <w:shd w:val="clear" w:color="auto" w:fill="FFFFFF"/>
        </w:rPr>
      </w:pPr>
      <w:r w:rsidRPr="00227072">
        <w:rPr>
          <w:rFonts w:ascii="Times New Roman" w:hAnsi="Times New Roman" w:cs="Times New Roman"/>
          <w:shd w:val="clear" w:color="auto" w:fill="FFFFFF"/>
        </w:rPr>
        <w:t>„(</w:t>
      </w:r>
      <w:r w:rsidR="00227072" w:rsidRPr="00227072">
        <w:rPr>
          <w:rFonts w:ascii="Times New Roman" w:hAnsi="Times New Roman" w:cs="Times New Roman"/>
          <w:shd w:val="clear" w:color="auto" w:fill="FFFFFF"/>
        </w:rPr>
        <w:t>1</w:t>
      </w:r>
      <w:r w:rsidRPr="00B423FE">
        <w:rPr>
          <w:rFonts w:ascii="Times New Roman" w:hAnsi="Times New Roman" w:cs="Times New Roman"/>
          <w:shd w:val="clear" w:color="auto" w:fill="FFFFFF"/>
        </w:rPr>
        <w:t xml:space="preserve">) </w:t>
      </w:r>
      <w:r w:rsidR="004A12ED" w:rsidRPr="00D613CE">
        <w:rPr>
          <w:rFonts w:ascii="Times New Roman" w:hAnsi="Times New Roman" w:cs="Times New Roman"/>
          <w:noProof/>
          <w:shd w:val="clear" w:color="auto" w:fill="FFFFFF"/>
        </w:rPr>
        <w:t>Tervishoiuteenuse osutaja</w:t>
      </w:r>
      <w:r w:rsidR="00255E63" w:rsidRPr="00D613CE">
        <w:rPr>
          <w:rFonts w:ascii="Times New Roman" w:hAnsi="Times New Roman" w:cs="Times New Roman"/>
          <w:noProof/>
          <w:shd w:val="clear" w:color="auto" w:fill="FFFFFF"/>
        </w:rPr>
        <w:t xml:space="preserve"> võib </w:t>
      </w:r>
      <w:r w:rsidR="0011442E" w:rsidRPr="00D613CE">
        <w:rPr>
          <w:rFonts w:ascii="Times New Roman" w:hAnsi="Times New Roman" w:cs="Times New Roman"/>
          <w:noProof/>
          <w:shd w:val="clear" w:color="auto" w:fill="FFFFFF"/>
        </w:rPr>
        <w:t xml:space="preserve">vältimatu abi, kiirabi, statsionaarse eriarstiabi ja </w:t>
      </w:r>
      <w:r w:rsidR="5276D72D" w:rsidRPr="00D613CE">
        <w:rPr>
          <w:rFonts w:ascii="Times New Roman" w:hAnsi="Times New Roman" w:cs="Times New Roman"/>
          <w:noProof/>
          <w:shd w:val="clear" w:color="auto" w:fill="FFFFFF"/>
        </w:rPr>
        <w:t xml:space="preserve">statsionaarse </w:t>
      </w:r>
      <w:r w:rsidR="0011442E" w:rsidRPr="00D613CE">
        <w:rPr>
          <w:rFonts w:ascii="Times New Roman" w:hAnsi="Times New Roman" w:cs="Times New Roman"/>
          <w:noProof/>
          <w:shd w:val="clear" w:color="auto" w:fill="FFFFFF"/>
        </w:rPr>
        <w:t xml:space="preserve">õendusabi osutamisel </w:t>
      </w:r>
      <w:r w:rsidR="004A12ED" w:rsidRPr="00D613CE">
        <w:rPr>
          <w:rFonts w:ascii="Times New Roman" w:hAnsi="Times New Roman" w:cs="Times New Roman"/>
          <w:noProof/>
          <w:shd w:val="clear" w:color="auto" w:fill="FFFFFF"/>
        </w:rPr>
        <w:t>rakend</w:t>
      </w:r>
      <w:r w:rsidR="00255E63" w:rsidRPr="00D613CE">
        <w:rPr>
          <w:rFonts w:ascii="Times New Roman" w:hAnsi="Times New Roman" w:cs="Times New Roman"/>
          <w:noProof/>
          <w:shd w:val="clear" w:color="auto" w:fill="FFFFFF"/>
        </w:rPr>
        <w:t>ada</w:t>
      </w:r>
      <w:r w:rsidR="004A12ED" w:rsidRPr="00D613CE">
        <w:rPr>
          <w:rFonts w:ascii="Times New Roman" w:hAnsi="Times New Roman" w:cs="Times New Roman"/>
          <w:noProof/>
          <w:shd w:val="clear" w:color="auto" w:fill="FFFFFF"/>
        </w:rPr>
        <w:t xml:space="preserve"> </w:t>
      </w:r>
      <w:r w:rsidR="00255E63" w:rsidRPr="00D613CE">
        <w:rPr>
          <w:rFonts w:ascii="Times New Roman" w:hAnsi="Times New Roman" w:cs="Times New Roman"/>
          <w:noProof/>
          <w:shd w:val="clear" w:color="auto" w:fill="FFFFFF"/>
        </w:rPr>
        <w:t>psüühikahäirega isiku suhtes ohjeldusmeetmeid, kui isiku psüühikahäire</w:t>
      </w:r>
      <w:r w:rsidR="002B0382" w:rsidRPr="00D613CE">
        <w:rPr>
          <w:rFonts w:ascii="Times New Roman" w:hAnsi="Times New Roman" w:cs="Times New Roman"/>
          <w:noProof/>
          <w:shd w:val="clear" w:color="auto" w:fill="FFFFFF"/>
        </w:rPr>
        <w:t xml:space="preserve"> tõttu, mis piirab tema võimet oma käitumisest aru saada või seda juhtida</w:t>
      </w:r>
      <w:r w:rsidR="0021427A" w:rsidRPr="00D613CE">
        <w:rPr>
          <w:rFonts w:ascii="Times New Roman" w:hAnsi="Times New Roman" w:cs="Times New Roman"/>
          <w:noProof/>
          <w:shd w:val="clear" w:color="auto" w:fill="FFFFFF"/>
        </w:rPr>
        <w:t xml:space="preserve"> on tekkinud otsene oht isiku enda või teise elule, tervisele või julgeolekule ja muud vahendid ohu kõrvaldamiseks</w:t>
      </w:r>
      <w:r w:rsidR="00DA0396" w:rsidRPr="00D613CE">
        <w:rPr>
          <w:rFonts w:ascii="Times New Roman" w:hAnsi="Times New Roman" w:cs="Times New Roman"/>
          <w:noProof/>
          <w:shd w:val="clear" w:color="auto" w:fill="FFFFFF"/>
        </w:rPr>
        <w:t>, sealhulgas vestlus, veenmine ja suuline rahustamine</w:t>
      </w:r>
      <w:r w:rsidR="00B423FE" w:rsidRPr="00D613CE">
        <w:rPr>
          <w:rFonts w:ascii="Times New Roman" w:hAnsi="Times New Roman" w:cs="Times New Roman"/>
          <w:noProof/>
          <w:shd w:val="clear" w:color="auto" w:fill="FFFFFF"/>
        </w:rPr>
        <w:t>, ei ole osutunud küllaldaseks</w:t>
      </w:r>
      <w:r w:rsidRPr="00D613CE">
        <w:rPr>
          <w:rFonts w:ascii="Times New Roman" w:hAnsi="Times New Roman" w:cs="Times New Roman"/>
          <w:noProof/>
          <w:shd w:val="clear" w:color="auto" w:fill="FFFFFF"/>
        </w:rPr>
        <w:t>.“</w:t>
      </w:r>
      <w:r w:rsidR="0090405E" w:rsidRPr="00D613CE">
        <w:rPr>
          <w:rFonts w:ascii="Times New Roman" w:hAnsi="Times New Roman" w:cs="Times New Roman"/>
          <w:noProof/>
          <w:shd w:val="clear" w:color="auto" w:fill="FFFFFF"/>
        </w:rPr>
        <w:t>;</w:t>
      </w:r>
    </w:p>
    <w:p w14:paraId="28AF373B" w14:textId="77777777" w:rsidR="00652899" w:rsidRDefault="00652899" w:rsidP="00B201B4">
      <w:pPr>
        <w:spacing w:after="0" w:line="240" w:lineRule="auto"/>
        <w:jc w:val="both"/>
        <w:rPr>
          <w:rFonts w:ascii="Times New Roman" w:hAnsi="Times New Roman" w:cs="Times New Roman"/>
          <w:shd w:val="clear" w:color="auto" w:fill="FFFFFF"/>
        </w:rPr>
      </w:pPr>
    </w:p>
    <w:p w14:paraId="3730E595" w14:textId="11AE88C8" w:rsidR="00016969" w:rsidRPr="00D17E6E" w:rsidRDefault="7D4D7374" w:rsidP="00B201B4">
      <w:pPr>
        <w:spacing w:after="0" w:line="240" w:lineRule="auto"/>
        <w:jc w:val="both"/>
        <w:rPr>
          <w:rFonts w:ascii="Times New Roman" w:hAnsi="Times New Roman" w:cs="Times New Roman"/>
          <w:shd w:val="clear" w:color="auto" w:fill="FFFFFF"/>
        </w:rPr>
      </w:pPr>
      <w:commentRangeStart w:id="0"/>
      <w:r>
        <w:rPr>
          <w:rFonts w:ascii="Times New Roman" w:hAnsi="Times New Roman" w:cs="Times New Roman"/>
          <w:b/>
          <w:bCs/>
          <w:shd w:val="clear" w:color="auto" w:fill="FFFFFF"/>
        </w:rPr>
        <w:t>3</w:t>
      </w:r>
      <w:r w:rsidR="6E842B0A" w:rsidRPr="00652899">
        <w:rPr>
          <w:rFonts w:ascii="Times New Roman" w:hAnsi="Times New Roman" w:cs="Times New Roman"/>
          <w:b/>
          <w:bCs/>
          <w:shd w:val="clear" w:color="auto" w:fill="FFFFFF"/>
        </w:rPr>
        <w:t>)</w:t>
      </w:r>
      <w:r w:rsidR="6E842B0A">
        <w:rPr>
          <w:rFonts w:ascii="Times New Roman" w:hAnsi="Times New Roman" w:cs="Times New Roman"/>
          <w:b/>
          <w:bCs/>
          <w:shd w:val="clear" w:color="auto" w:fill="FFFFFF"/>
        </w:rPr>
        <w:t xml:space="preserve"> </w:t>
      </w:r>
      <w:r w:rsidR="1C2C9A72" w:rsidRPr="00D17E6E">
        <w:rPr>
          <w:rFonts w:ascii="Times New Roman" w:hAnsi="Times New Roman" w:cs="Times New Roman"/>
          <w:shd w:val="clear" w:color="auto" w:fill="FFFFFF"/>
        </w:rPr>
        <w:t xml:space="preserve">paragrahvi </w:t>
      </w:r>
      <w:r w:rsidR="483DEA34">
        <w:rPr>
          <w:rFonts w:ascii="Times New Roman" w:hAnsi="Times New Roman" w:cs="Times New Roman"/>
          <w:shd w:val="clear" w:color="auto" w:fill="FFFFFF"/>
        </w:rPr>
        <w:t xml:space="preserve">14 </w:t>
      </w:r>
      <w:commentRangeStart w:id="1"/>
      <w:r w:rsidR="483DEA34">
        <w:rPr>
          <w:rFonts w:ascii="Times New Roman" w:hAnsi="Times New Roman" w:cs="Times New Roman"/>
          <w:shd w:val="clear" w:color="auto" w:fill="FFFFFF"/>
        </w:rPr>
        <w:t>lõi</w:t>
      </w:r>
      <w:ins w:id="2" w:author="Markus Ühtigi - JUSTDIGI" w:date="2025-08-08T11:26:00Z">
        <w:r w:rsidR="5A654655">
          <w:rPr>
            <w:rFonts w:ascii="Times New Roman" w:hAnsi="Times New Roman" w:cs="Times New Roman"/>
            <w:shd w:val="clear" w:color="auto" w:fill="FFFFFF"/>
          </w:rPr>
          <w:t>ke</w:t>
        </w:r>
      </w:ins>
      <w:del w:id="3" w:author="Markus Ühtigi - JUSTDIGI" w:date="2025-08-08T11:26:00Z">
        <w:r w:rsidR="00774261" w:rsidRPr="03083992" w:rsidDel="483DEA34">
          <w:rPr>
            <w:rFonts w:ascii="Times New Roman" w:hAnsi="Times New Roman" w:cs="Times New Roman"/>
          </w:rPr>
          <w:delText>get</w:delText>
        </w:r>
      </w:del>
      <w:commentRangeEnd w:id="1"/>
      <w:r w:rsidR="00774261">
        <w:commentReference w:id="1"/>
      </w:r>
      <w:r w:rsidR="483DEA34">
        <w:rPr>
          <w:rFonts w:ascii="Times New Roman" w:hAnsi="Times New Roman" w:cs="Times New Roman"/>
          <w:shd w:val="clear" w:color="auto" w:fill="FFFFFF"/>
        </w:rPr>
        <w:t xml:space="preserve"> 2 punkti 4 </w:t>
      </w:r>
      <w:r w:rsidR="4C8AED6A">
        <w:rPr>
          <w:rFonts w:ascii="Times New Roman" w:hAnsi="Times New Roman" w:cs="Times New Roman"/>
          <w:shd w:val="clear" w:color="auto" w:fill="FFFFFF"/>
        </w:rPr>
        <w:t xml:space="preserve">täiendatakse </w:t>
      </w:r>
      <w:r w:rsidR="448DF51B">
        <w:rPr>
          <w:rFonts w:ascii="Times New Roman" w:hAnsi="Times New Roman" w:cs="Times New Roman"/>
          <w:shd w:val="clear" w:color="auto" w:fill="FFFFFF"/>
        </w:rPr>
        <w:t>pärast tekstiosa</w:t>
      </w:r>
      <w:r w:rsidR="4A4BEFAE">
        <w:rPr>
          <w:rFonts w:ascii="Times New Roman" w:hAnsi="Times New Roman" w:cs="Times New Roman"/>
          <w:shd w:val="clear" w:color="auto" w:fill="FFFFFF"/>
        </w:rPr>
        <w:t xml:space="preserve"> „</w:t>
      </w:r>
      <w:r w:rsidR="631BF518">
        <w:rPr>
          <w:rFonts w:ascii="Times New Roman" w:hAnsi="Times New Roman" w:cs="Times New Roman"/>
          <w:shd w:val="clear" w:color="auto" w:fill="FFFFFF"/>
        </w:rPr>
        <w:t>eraldusruumi paigutamine</w:t>
      </w:r>
      <w:r w:rsidR="260D0AD0">
        <w:rPr>
          <w:rFonts w:ascii="Times New Roman" w:hAnsi="Times New Roman" w:cs="Times New Roman"/>
          <w:shd w:val="clear" w:color="auto" w:fill="FFFFFF"/>
        </w:rPr>
        <w:t xml:space="preserve"> –</w:t>
      </w:r>
      <w:r w:rsidR="4A4BEFAE">
        <w:rPr>
          <w:rFonts w:ascii="Times New Roman" w:hAnsi="Times New Roman" w:cs="Times New Roman"/>
          <w:shd w:val="clear" w:color="auto" w:fill="FFFFFF"/>
        </w:rPr>
        <w:t>“ tekstiosaga „</w:t>
      </w:r>
      <w:r w:rsidR="468CDE85">
        <w:rPr>
          <w:rFonts w:ascii="Times New Roman" w:hAnsi="Times New Roman" w:cs="Times New Roman"/>
          <w:shd w:val="clear" w:color="auto" w:fill="FFFFFF"/>
        </w:rPr>
        <w:t>käesoleva sead</w:t>
      </w:r>
      <w:r w:rsidR="4D201BF9">
        <w:rPr>
          <w:rFonts w:ascii="Times New Roman" w:hAnsi="Times New Roman" w:cs="Times New Roman"/>
          <w:shd w:val="clear" w:color="auto" w:fill="FFFFFF"/>
        </w:rPr>
        <w:t>use § 11 lõikes 1 sätestatud asjaoludel</w:t>
      </w:r>
      <w:r w:rsidR="69EF1497">
        <w:rPr>
          <w:rFonts w:ascii="Times New Roman" w:hAnsi="Times New Roman" w:cs="Times New Roman"/>
          <w:shd w:val="clear" w:color="auto" w:fill="FFFFFF"/>
        </w:rPr>
        <w:t>“</w:t>
      </w:r>
      <w:r w:rsidR="1B2380A1">
        <w:rPr>
          <w:rFonts w:ascii="Times New Roman" w:hAnsi="Times New Roman" w:cs="Times New Roman"/>
          <w:shd w:val="clear" w:color="auto" w:fill="FFFFFF"/>
        </w:rPr>
        <w:t>;</w:t>
      </w:r>
      <w:commentRangeEnd w:id="0"/>
      <w:r w:rsidR="00A46DB8">
        <w:rPr>
          <w:rStyle w:val="Kommentaariviide"/>
        </w:rPr>
        <w:commentReference w:id="0"/>
      </w:r>
    </w:p>
    <w:p w14:paraId="79611EA9" w14:textId="77777777" w:rsidR="00016969" w:rsidRDefault="00016969" w:rsidP="00B201B4">
      <w:pPr>
        <w:spacing w:after="0" w:line="240" w:lineRule="auto"/>
        <w:jc w:val="both"/>
        <w:rPr>
          <w:rFonts w:ascii="Times New Roman" w:hAnsi="Times New Roman" w:cs="Times New Roman"/>
          <w:b/>
          <w:bCs/>
          <w:shd w:val="clear" w:color="auto" w:fill="FFFFFF"/>
        </w:rPr>
      </w:pPr>
    </w:p>
    <w:p w14:paraId="2D6F9E56" w14:textId="0C7AF076" w:rsidR="00C15197" w:rsidRDefault="006D4E5F" w:rsidP="00B201B4">
      <w:pPr>
        <w:spacing w:after="0" w:line="240" w:lineRule="auto"/>
        <w:jc w:val="both"/>
        <w:rPr>
          <w:rFonts w:ascii="Times New Roman" w:hAnsi="Times New Roman" w:cs="Times New Roman"/>
          <w:b/>
          <w:bCs/>
          <w:shd w:val="clear" w:color="auto" w:fill="FFFFFF"/>
        </w:rPr>
      </w:pPr>
      <w:r>
        <w:rPr>
          <w:rFonts w:ascii="Times New Roman" w:hAnsi="Times New Roman" w:cs="Times New Roman"/>
          <w:b/>
          <w:bCs/>
          <w:shd w:val="clear" w:color="auto" w:fill="FFFFFF"/>
        </w:rPr>
        <w:t>4</w:t>
      </w:r>
      <w:r w:rsidR="005C2AC7" w:rsidRPr="005C2AC7">
        <w:rPr>
          <w:rFonts w:ascii="Times New Roman" w:hAnsi="Times New Roman" w:cs="Times New Roman"/>
          <w:b/>
          <w:bCs/>
          <w:shd w:val="clear" w:color="auto" w:fill="FFFFFF"/>
        </w:rPr>
        <w:t>)</w:t>
      </w:r>
      <w:r w:rsidR="005C2AC7">
        <w:rPr>
          <w:rFonts w:ascii="Times New Roman" w:hAnsi="Times New Roman" w:cs="Times New Roman"/>
          <w:b/>
          <w:bCs/>
          <w:shd w:val="clear" w:color="auto" w:fill="FFFFFF"/>
        </w:rPr>
        <w:t xml:space="preserve"> </w:t>
      </w:r>
      <w:commentRangeStart w:id="4"/>
      <w:r w:rsidR="00C15197" w:rsidRPr="00D17E6E">
        <w:rPr>
          <w:rFonts w:ascii="Times New Roman" w:hAnsi="Times New Roman" w:cs="Times New Roman"/>
          <w:shd w:val="clear" w:color="auto" w:fill="FFFFFF"/>
        </w:rPr>
        <w:t xml:space="preserve">paragrahvi </w:t>
      </w:r>
      <w:r w:rsidR="00C15197">
        <w:rPr>
          <w:rFonts w:ascii="Times New Roman" w:hAnsi="Times New Roman" w:cs="Times New Roman"/>
          <w:shd w:val="clear" w:color="auto" w:fill="FFFFFF"/>
        </w:rPr>
        <w:t>14 lõi</w:t>
      </w:r>
      <w:r w:rsidR="00BA3DA8">
        <w:rPr>
          <w:rFonts w:ascii="Times New Roman" w:hAnsi="Times New Roman" w:cs="Times New Roman"/>
          <w:shd w:val="clear" w:color="auto" w:fill="FFFFFF"/>
        </w:rPr>
        <w:t>k</w:t>
      </w:r>
      <w:r w:rsidR="00C15197">
        <w:rPr>
          <w:rFonts w:ascii="Times New Roman" w:hAnsi="Times New Roman" w:cs="Times New Roman"/>
          <w:shd w:val="clear" w:color="auto" w:fill="FFFFFF"/>
        </w:rPr>
        <w:t xml:space="preserve">e </w:t>
      </w:r>
      <w:r w:rsidR="002B48A4">
        <w:rPr>
          <w:rFonts w:ascii="Times New Roman" w:hAnsi="Times New Roman" w:cs="Times New Roman"/>
          <w:shd w:val="clear" w:color="auto" w:fill="FFFFFF"/>
        </w:rPr>
        <w:t>3</w:t>
      </w:r>
      <w:r w:rsidR="00C15197">
        <w:rPr>
          <w:rFonts w:ascii="Times New Roman" w:hAnsi="Times New Roman" w:cs="Times New Roman"/>
          <w:shd w:val="clear" w:color="auto" w:fill="FFFFFF"/>
        </w:rPr>
        <w:t xml:space="preserve"> </w:t>
      </w:r>
      <w:r w:rsidR="00BA3DA8">
        <w:rPr>
          <w:rFonts w:ascii="Times New Roman" w:hAnsi="Times New Roman" w:cs="Times New Roman"/>
          <w:shd w:val="clear" w:color="auto" w:fill="FFFFFF"/>
        </w:rPr>
        <w:t>kolmas lause tunnistatakse kehtetuks;</w:t>
      </w:r>
      <w:commentRangeEnd w:id="4"/>
      <w:r>
        <w:commentReference w:id="4"/>
      </w:r>
    </w:p>
    <w:p w14:paraId="3C02CB54" w14:textId="77777777" w:rsidR="00C15197" w:rsidRDefault="00C15197" w:rsidP="00B201B4">
      <w:pPr>
        <w:spacing w:after="0" w:line="240" w:lineRule="auto"/>
        <w:jc w:val="both"/>
        <w:rPr>
          <w:rFonts w:ascii="Times New Roman" w:hAnsi="Times New Roman" w:cs="Times New Roman"/>
          <w:b/>
          <w:bCs/>
          <w:shd w:val="clear" w:color="auto" w:fill="FFFFFF"/>
        </w:rPr>
      </w:pPr>
    </w:p>
    <w:p w14:paraId="23D1F216" w14:textId="035B59D1" w:rsidR="00817DE4" w:rsidRDefault="007B302B" w:rsidP="00B201B4">
      <w:pPr>
        <w:spacing w:after="0" w:line="240" w:lineRule="auto"/>
        <w:jc w:val="both"/>
        <w:rPr>
          <w:rFonts w:ascii="Times New Roman" w:hAnsi="Times New Roman" w:cs="Times New Roman"/>
          <w:shd w:val="clear" w:color="auto" w:fill="FFFFFF"/>
        </w:rPr>
      </w:pPr>
      <w:r>
        <w:rPr>
          <w:rFonts w:ascii="Times New Roman" w:hAnsi="Times New Roman" w:cs="Times New Roman"/>
          <w:b/>
          <w:bCs/>
          <w:shd w:val="clear" w:color="auto" w:fill="FFFFFF"/>
        </w:rPr>
        <w:t>5</w:t>
      </w:r>
      <w:r w:rsidR="00C15197">
        <w:rPr>
          <w:rFonts w:ascii="Times New Roman" w:hAnsi="Times New Roman" w:cs="Times New Roman"/>
          <w:b/>
          <w:bCs/>
          <w:shd w:val="clear" w:color="auto" w:fill="FFFFFF"/>
        </w:rPr>
        <w:t xml:space="preserve">) </w:t>
      </w:r>
      <w:r w:rsidR="00817DE4" w:rsidRPr="00817DE4">
        <w:rPr>
          <w:rFonts w:ascii="Times New Roman" w:hAnsi="Times New Roman" w:cs="Times New Roman"/>
          <w:shd w:val="clear" w:color="auto" w:fill="FFFFFF"/>
        </w:rPr>
        <w:t>paragrahvi</w:t>
      </w:r>
      <w:r w:rsidR="00817DE4">
        <w:rPr>
          <w:rFonts w:ascii="Times New Roman" w:hAnsi="Times New Roman" w:cs="Times New Roman"/>
          <w:shd w:val="clear" w:color="auto" w:fill="FFFFFF"/>
        </w:rPr>
        <w:t xml:space="preserve"> </w:t>
      </w:r>
      <w:r w:rsidR="00817DE4" w:rsidRPr="00543005">
        <w:rPr>
          <w:rFonts w:ascii="Times New Roman" w:hAnsi="Times New Roman" w:cs="Times New Roman"/>
          <w:color w:val="000000"/>
          <w:shd w:val="clear" w:color="auto" w:fill="FFFFFF"/>
        </w:rPr>
        <w:t>14</w:t>
      </w:r>
      <w:r w:rsidR="00817DE4">
        <w:rPr>
          <w:rFonts w:ascii="Times New Roman" w:hAnsi="Times New Roman" w:cs="Times New Roman"/>
          <w:color w:val="000000"/>
          <w:shd w:val="clear" w:color="auto" w:fill="FFFFFF"/>
          <w:vertAlign w:val="superscript"/>
        </w:rPr>
        <w:t>1</w:t>
      </w:r>
      <w:r w:rsidR="008F6B6B">
        <w:rPr>
          <w:rFonts w:ascii="Times New Roman" w:hAnsi="Times New Roman" w:cs="Times New Roman"/>
          <w:color w:val="000000"/>
          <w:shd w:val="clear" w:color="auto" w:fill="FFFFFF"/>
          <w:vertAlign w:val="superscript"/>
        </w:rPr>
        <w:t xml:space="preserve"> </w:t>
      </w:r>
      <w:r w:rsidR="008F6B6B">
        <w:rPr>
          <w:rFonts w:ascii="Times New Roman" w:hAnsi="Times New Roman" w:cs="Times New Roman"/>
          <w:shd w:val="clear" w:color="auto" w:fill="FFFFFF"/>
        </w:rPr>
        <w:t xml:space="preserve">lõike </w:t>
      </w:r>
      <w:r w:rsidR="008F6B6B" w:rsidRPr="007B4A0D">
        <w:rPr>
          <w:rFonts w:ascii="Times New Roman" w:hAnsi="Times New Roman" w:cs="Times New Roman"/>
          <w:shd w:val="clear" w:color="auto" w:fill="FFFFFF"/>
        </w:rPr>
        <w:t>1</w:t>
      </w:r>
      <w:r w:rsidR="008F6B6B">
        <w:rPr>
          <w:rFonts w:ascii="Times New Roman" w:hAnsi="Times New Roman" w:cs="Times New Roman"/>
          <w:shd w:val="clear" w:color="auto" w:fill="FFFFFF"/>
        </w:rPr>
        <w:t xml:space="preserve"> </w:t>
      </w:r>
      <w:r w:rsidR="00412933">
        <w:rPr>
          <w:rFonts w:ascii="Times New Roman" w:hAnsi="Times New Roman" w:cs="Times New Roman"/>
          <w:shd w:val="clear" w:color="auto" w:fill="FFFFFF"/>
        </w:rPr>
        <w:t>esimest lauset</w:t>
      </w:r>
      <w:r w:rsidR="008F6B6B">
        <w:rPr>
          <w:rFonts w:ascii="Times New Roman" w:hAnsi="Times New Roman" w:cs="Times New Roman"/>
          <w:shd w:val="clear" w:color="auto" w:fill="FFFFFF"/>
        </w:rPr>
        <w:t xml:space="preserve"> täiendatakse pärast sõna „tervishoiutöötaja“ sõnaga „pideva“</w:t>
      </w:r>
      <w:r w:rsidR="004A43DD">
        <w:rPr>
          <w:rFonts w:ascii="Times New Roman" w:hAnsi="Times New Roman" w:cs="Times New Roman"/>
          <w:shd w:val="clear" w:color="auto" w:fill="FFFFFF"/>
        </w:rPr>
        <w:t>;</w:t>
      </w:r>
    </w:p>
    <w:p w14:paraId="0285AA4F" w14:textId="77777777" w:rsidR="004A43DD" w:rsidRDefault="004A43DD" w:rsidP="00B201B4">
      <w:pPr>
        <w:spacing w:after="0" w:line="240" w:lineRule="auto"/>
        <w:jc w:val="both"/>
        <w:rPr>
          <w:rFonts w:ascii="Times New Roman" w:hAnsi="Times New Roman" w:cs="Times New Roman"/>
          <w:shd w:val="clear" w:color="auto" w:fill="FFFFFF"/>
        </w:rPr>
      </w:pPr>
    </w:p>
    <w:p w14:paraId="17F6A020" w14:textId="2AC54228" w:rsidR="004A43DD" w:rsidRDefault="004E185A" w:rsidP="00B201B4">
      <w:pPr>
        <w:spacing w:after="0" w:line="240" w:lineRule="auto"/>
        <w:jc w:val="both"/>
        <w:rPr>
          <w:rFonts w:ascii="Times New Roman" w:hAnsi="Times New Roman" w:cs="Times New Roman"/>
          <w:shd w:val="clear" w:color="auto" w:fill="FFFFFF"/>
        </w:rPr>
      </w:pPr>
      <w:r>
        <w:rPr>
          <w:rFonts w:ascii="Times New Roman" w:hAnsi="Times New Roman" w:cs="Times New Roman"/>
          <w:b/>
          <w:bCs/>
          <w:shd w:val="clear" w:color="auto" w:fill="FFFFFF"/>
        </w:rPr>
        <w:t>6</w:t>
      </w:r>
      <w:r w:rsidR="004A43DD" w:rsidRPr="004A43DD">
        <w:rPr>
          <w:rFonts w:ascii="Times New Roman" w:hAnsi="Times New Roman" w:cs="Times New Roman"/>
          <w:b/>
          <w:bCs/>
          <w:shd w:val="clear" w:color="auto" w:fill="FFFFFF"/>
        </w:rPr>
        <w:t>)</w:t>
      </w:r>
      <w:r w:rsidR="004A43DD">
        <w:rPr>
          <w:rFonts w:ascii="Times New Roman" w:hAnsi="Times New Roman" w:cs="Times New Roman"/>
          <w:b/>
          <w:bCs/>
          <w:shd w:val="clear" w:color="auto" w:fill="FFFFFF"/>
        </w:rPr>
        <w:t xml:space="preserve"> </w:t>
      </w:r>
      <w:r w:rsidR="004A43DD" w:rsidRPr="00817DE4">
        <w:rPr>
          <w:rFonts w:ascii="Times New Roman" w:hAnsi="Times New Roman" w:cs="Times New Roman"/>
          <w:shd w:val="clear" w:color="auto" w:fill="FFFFFF"/>
        </w:rPr>
        <w:t>paragrahvi</w:t>
      </w:r>
      <w:r w:rsidR="004A43DD">
        <w:rPr>
          <w:rFonts w:ascii="Times New Roman" w:hAnsi="Times New Roman" w:cs="Times New Roman"/>
          <w:shd w:val="clear" w:color="auto" w:fill="FFFFFF"/>
        </w:rPr>
        <w:t xml:space="preserve"> </w:t>
      </w:r>
      <w:r w:rsidR="004A43DD" w:rsidRPr="00543005">
        <w:rPr>
          <w:rFonts w:ascii="Times New Roman" w:hAnsi="Times New Roman" w:cs="Times New Roman"/>
          <w:color w:val="000000"/>
          <w:shd w:val="clear" w:color="auto" w:fill="FFFFFF"/>
        </w:rPr>
        <w:t>14</w:t>
      </w:r>
      <w:r w:rsidR="004A43DD">
        <w:rPr>
          <w:rFonts w:ascii="Times New Roman" w:hAnsi="Times New Roman" w:cs="Times New Roman"/>
          <w:color w:val="000000"/>
          <w:shd w:val="clear" w:color="auto" w:fill="FFFFFF"/>
          <w:vertAlign w:val="superscript"/>
        </w:rPr>
        <w:t xml:space="preserve">1 </w:t>
      </w:r>
      <w:r w:rsidR="004A43DD">
        <w:rPr>
          <w:rFonts w:ascii="Times New Roman" w:hAnsi="Times New Roman" w:cs="Times New Roman"/>
          <w:shd w:val="clear" w:color="auto" w:fill="FFFFFF"/>
        </w:rPr>
        <w:t xml:space="preserve">lõike 1 </w:t>
      </w:r>
      <w:r w:rsidR="00412933">
        <w:rPr>
          <w:rFonts w:ascii="Times New Roman" w:hAnsi="Times New Roman" w:cs="Times New Roman"/>
          <w:shd w:val="clear" w:color="auto" w:fill="FFFFFF"/>
        </w:rPr>
        <w:t>teine lause</w:t>
      </w:r>
      <w:r w:rsidR="004A43DD">
        <w:rPr>
          <w:rFonts w:ascii="Times New Roman" w:hAnsi="Times New Roman" w:cs="Times New Roman"/>
          <w:shd w:val="clear" w:color="auto" w:fill="FFFFFF"/>
        </w:rPr>
        <w:t xml:space="preserve"> tunnistatakse kehtetuks</w:t>
      </w:r>
      <w:r w:rsidR="00DB75AC">
        <w:rPr>
          <w:rFonts w:ascii="Times New Roman" w:hAnsi="Times New Roman" w:cs="Times New Roman"/>
          <w:shd w:val="clear" w:color="auto" w:fill="FFFFFF"/>
        </w:rPr>
        <w:t>;</w:t>
      </w:r>
    </w:p>
    <w:p w14:paraId="7C4A5048" w14:textId="77777777" w:rsidR="008265BE" w:rsidRDefault="008265BE" w:rsidP="00B201B4">
      <w:pPr>
        <w:spacing w:after="0" w:line="240" w:lineRule="auto"/>
        <w:jc w:val="both"/>
        <w:rPr>
          <w:rFonts w:ascii="Times New Roman" w:hAnsi="Times New Roman" w:cs="Times New Roman"/>
          <w:shd w:val="clear" w:color="auto" w:fill="FFFFFF"/>
        </w:rPr>
      </w:pPr>
    </w:p>
    <w:p w14:paraId="1BB6E91B" w14:textId="5922D545" w:rsidR="008265BE" w:rsidRPr="00BD2529" w:rsidRDefault="4ECD9357" w:rsidP="00B201B4">
      <w:pPr>
        <w:spacing w:after="0" w:line="240" w:lineRule="auto"/>
        <w:jc w:val="both"/>
        <w:rPr>
          <w:rFonts w:ascii="Times New Roman" w:hAnsi="Times New Roman" w:cs="Times New Roman"/>
          <w:shd w:val="clear" w:color="auto" w:fill="FFFFFF"/>
        </w:rPr>
      </w:pPr>
      <w:r>
        <w:rPr>
          <w:rFonts w:ascii="Times New Roman" w:hAnsi="Times New Roman" w:cs="Times New Roman"/>
          <w:b/>
          <w:bCs/>
          <w:shd w:val="clear" w:color="auto" w:fill="FFFFFF"/>
        </w:rPr>
        <w:t>7</w:t>
      </w:r>
      <w:r w:rsidR="602E5757" w:rsidRPr="008265BE">
        <w:rPr>
          <w:rFonts w:ascii="Times New Roman" w:hAnsi="Times New Roman" w:cs="Times New Roman"/>
          <w:b/>
          <w:bCs/>
          <w:shd w:val="clear" w:color="auto" w:fill="FFFFFF"/>
        </w:rPr>
        <w:t>)</w:t>
      </w:r>
      <w:r w:rsidR="602E5757">
        <w:rPr>
          <w:rFonts w:ascii="Times New Roman" w:hAnsi="Times New Roman" w:cs="Times New Roman"/>
          <w:b/>
          <w:bCs/>
          <w:shd w:val="clear" w:color="auto" w:fill="FFFFFF"/>
        </w:rPr>
        <w:t xml:space="preserve"> </w:t>
      </w:r>
      <w:r w:rsidR="7BAEEA54" w:rsidRPr="00BD2529">
        <w:rPr>
          <w:rFonts w:ascii="Times New Roman" w:hAnsi="Times New Roman" w:cs="Times New Roman"/>
          <w:shd w:val="clear" w:color="auto" w:fill="FFFFFF"/>
        </w:rPr>
        <w:t>paragrahvi</w:t>
      </w:r>
      <w:r w:rsidR="7BAEEA54">
        <w:rPr>
          <w:rFonts w:ascii="Times New Roman" w:hAnsi="Times New Roman" w:cs="Times New Roman"/>
          <w:shd w:val="clear" w:color="auto" w:fill="FFFFFF"/>
        </w:rPr>
        <w:t xml:space="preserve"> </w:t>
      </w:r>
      <w:r w:rsidR="7BAEEA54" w:rsidRPr="00543005">
        <w:rPr>
          <w:rFonts w:ascii="Times New Roman" w:hAnsi="Times New Roman" w:cs="Times New Roman"/>
          <w:color w:val="000000"/>
          <w:shd w:val="clear" w:color="auto" w:fill="FFFFFF"/>
        </w:rPr>
        <w:t>14</w:t>
      </w:r>
      <w:r w:rsidR="7BAEEA54">
        <w:rPr>
          <w:rFonts w:ascii="Times New Roman" w:hAnsi="Times New Roman" w:cs="Times New Roman"/>
          <w:color w:val="000000"/>
          <w:shd w:val="clear" w:color="auto" w:fill="FFFFFF"/>
          <w:vertAlign w:val="superscript"/>
        </w:rPr>
        <w:t xml:space="preserve">1 </w:t>
      </w:r>
      <w:commentRangeStart w:id="5"/>
      <w:r w:rsidR="7BAEEA54">
        <w:rPr>
          <w:rFonts w:ascii="Times New Roman" w:hAnsi="Times New Roman" w:cs="Times New Roman"/>
          <w:shd w:val="clear" w:color="auto" w:fill="FFFFFF"/>
        </w:rPr>
        <w:t>lõike</w:t>
      </w:r>
      <w:r w:rsidR="0ABCD524">
        <w:rPr>
          <w:rFonts w:ascii="Times New Roman" w:hAnsi="Times New Roman" w:cs="Times New Roman"/>
          <w:shd w:val="clear" w:color="auto" w:fill="FFFFFF"/>
        </w:rPr>
        <w:t>s 2</w:t>
      </w:r>
      <w:commentRangeEnd w:id="5"/>
      <w:r w:rsidR="004E185A">
        <w:commentReference w:id="5"/>
      </w:r>
      <w:r w:rsidR="0ABCD524">
        <w:rPr>
          <w:rFonts w:ascii="Times New Roman" w:hAnsi="Times New Roman" w:cs="Times New Roman"/>
          <w:shd w:val="clear" w:color="auto" w:fill="FFFFFF"/>
        </w:rPr>
        <w:t xml:space="preserve"> </w:t>
      </w:r>
      <w:r w:rsidR="6CD0DFC3">
        <w:rPr>
          <w:rFonts w:ascii="Times New Roman" w:hAnsi="Times New Roman" w:cs="Times New Roman"/>
          <w:shd w:val="clear" w:color="auto" w:fill="FFFFFF"/>
        </w:rPr>
        <w:t xml:space="preserve">asendatakse </w:t>
      </w:r>
      <w:commentRangeStart w:id="6"/>
      <w:r w:rsidR="6CD0DFC3">
        <w:rPr>
          <w:rFonts w:ascii="Times New Roman" w:hAnsi="Times New Roman" w:cs="Times New Roman"/>
          <w:shd w:val="clear" w:color="auto" w:fill="FFFFFF"/>
        </w:rPr>
        <w:t>lauseosa</w:t>
      </w:r>
      <w:commentRangeEnd w:id="6"/>
      <w:r w:rsidR="004E185A">
        <w:commentReference w:id="6"/>
      </w:r>
      <w:r w:rsidR="6CD0DFC3">
        <w:rPr>
          <w:rFonts w:ascii="Times New Roman" w:hAnsi="Times New Roman" w:cs="Times New Roman"/>
          <w:shd w:val="clear" w:color="auto" w:fill="FFFFFF"/>
        </w:rPr>
        <w:t xml:space="preserve"> „</w:t>
      </w:r>
      <w:r w:rsidR="0E208831">
        <w:rPr>
          <w:rFonts w:ascii="Times New Roman" w:hAnsi="Times New Roman" w:cs="Times New Roman"/>
          <w:shd w:val="clear" w:color="auto" w:fill="FFFFFF"/>
        </w:rPr>
        <w:t xml:space="preserve">vajaduse </w:t>
      </w:r>
      <w:r w:rsidR="6CD0DFC3">
        <w:rPr>
          <w:rFonts w:ascii="Times New Roman" w:hAnsi="Times New Roman" w:cs="Times New Roman"/>
          <w:shd w:val="clear" w:color="auto" w:fill="FFFFFF"/>
        </w:rPr>
        <w:t xml:space="preserve">märgib arst isiku </w:t>
      </w:r>
      <w:r w:rsidR="57F76B96">
        <w:rPr>
          <w:rFonts w:ascii="Times New Roman" w:hAnsi="Times New Roman" w:cs="Times New Roman"/>
          <w:shd w:val="clear" w:color="auto" w:fill="FFFFFF"/>
        </w:rPr>
        <w:t>haigusloos“</w:t>
      </w:r>
      <w:r w:rsidR="7A8B637A">
        <w:rPr>
          <w:rFonts w:ascii="Times New Roman" w:hAnsi="Times New Roman" w:cs="Times New Roman"/>
          <w:shd w:val="clear" w:color="auto" w:fill="FFFFFF"/>
        </w:rPr>
        <w:t xml:space="preserve"> </w:t>
      </w:r>
      <w:commentRangeStart w:id="7"/>
      <w:r w:rsidR="0E208831">
        <w:rPr>
          <w:rFonts w:ascii="Times New Roman" w:hAnsi="Times New Roman" w:cs="Times New Roman"/>
          <w:shd w:val="clear" w:color="auto" w:fill="FFFFFF"/>
        </w:rPr>
        <w:t>lauseosa</w:t>
      </w:r>
      <w:r w:rsidR="15F3B924">
        <w:rPr>
          <w:rFonts w:ascii="Times New Roman" w:hAnsi="Times New Roman" w:cs="Times New Roman"/>
          <w:shd w:val="clear" w:color="auto" w:fill="FFFFFF"/>
        </w:rPr>
        <w:t>ga</w:t>
      </w:r>
      <w:commentRangeEnd w:id="7"/>
      <w:r w:rsidR="004E185A">
        <w:commentReference w:id="7"/>
      </w:r>
      <w:r w:rsidR="15F3B924">
        <w:rPr>
          <w:rFonts w:ascii="Times New Roman" w:hAnsi="Times New Roman" w:cs="Times New Roman"/>
          <w:shd w:val="clear" w:color="auto" w:fill="FFFFFF"/>
        </w:rPr>
        <w:t xml:space="preserve"> „</w:t>
      </w:r>
      <w:r w:rsidR="0E208831">
        <w:rPr>
          <w:rFonts w:ascii="Times New Roman" w:hAnsi="Times New Roman" w:cs="Times New Roman"/>
          <w:shd w:val="clear" w:color="auto" w:fill="FFFFFF"/>
        </w:rPr>
        <w:t xml:space="preserve">vajadus </w:t>
      </w:r>
      <w:r w:rsidR="15F3B924">
        <w:rPr>
          <w:rFonts w:ascii="Times New Roman" w:hAnsi="Times New Roman" w:cs="Times New Roman"/>
          <w:shd w:val="clear" w:color="auto" w:fill="FFFFFF"/>
        </w:rPr>
        <w:t>dokumenteeritakse“;</w:t>
      </w:r>
    </w:p>
    <w:p w14:paraId="7D5211E0" w14:textId="77777777" w:rsidR="00817DE4" w:rsidRDefault="00817DE4" w:rsidP="00B201B4">
      <w:pPr>
        <w:spacing w:after="0" w:line="240" w:lineRule="auto"/>
        <w:jc w:val="both"/>
        <w:rPr>
          <w:rFonts w:ascii="Times New Roman" w:hAnsi="Times New Roman" w:cs="Times New Roman"/>
          <w:b/>
          <w:bCs/>
          <w:shd w:val="clear" w:color="auto" w:fill="FFFFFF"/>
        </w:rPr>
      </w:pPr>
    </w:p>
    <w:p w14:paraId="0CA8A238" w14:textId="5A465425" w:rsidR="005C2AC7" w:rsidRDefault="4ECD9357" w:rsidP="00B201B4">
      <w:pPr>
        <w:spacing w:after="0" w:line="240" w:lineRule="auto"/>
        <w:jc w:val="both"/>
        <w:rPr>
          <w:rFonts w:ascii="Times New Roman" w:hAnsi="Times New Roman" w:cs="Times New Roman"/>
          <w:color w:val="000000"/>
          <w:shd w:val="clear" w:color="auto" w:fill="FFFFFF"/>
        </w:rPr>
      </w:pPr>
      <w:r>
        <w:rPr>
          <w:rFonts w:ascii="Times New Roman" w:hAnsi="Times New Roman" w:cs="Times New Roman"/>
          <w:b/>
          <w:bCs/>
          <w:shd w:val="clear" w:color="auto" w:fill="FFFFFF"/>
        </w:rPr>
        <w:t>8</w:t>
      </w:r>
      <w:r w:rsidR="56ED3EB2">
        <w:rPr>
          <w:rFonts w:ascii="Times New Roman" w:hAnsi="Times New Roman" w:cs="Times New Roman"/>
          <w:b/>
          <w:bCs/>
          <w:shd w:val="clear" w:color="auto" w:fill="FFFFFF"/>
        </w:rPr>
        <w:t xml:space="preserve">) </w:t>
      </w:r>
      <w:commentRangeStart w:id="8"/>
      <w:r w:rsidR="24272C55" w:rsidRPr="00735438">
        <w:rPr>
          <w:rFonts w:ascii="Times New Roman" w:hAnsi="Times New Roman" w:cs="Times New Roman"/>
          <w:shd w:val="clear" w:color="auto" w:fill="FFFFFF"/>
        </w:rPr>
        <w:t xml:space="preserve">paragrahvi </w:t>
      </w:r>
      <w:r w:rsidR="08AB31BD" w:rsidRPr="00543005">
        <w:rPr>
          <w:rFonts w:ascii="Times New Roman" w:hAnsi="Times New Roman" w:cs="Times New Roman"/>
          <w:color w:val="000000"/>
          <w:shd w:val="clear" w:color="auto" w:fill="FFFFFF"/>
        </w:rPr>
        <w:t>14</w:t>
      </w:r>
      <w:r w:rsidR="08AB31BD" w:rsidRPr="00543005">
        <w:rPr>
          <w:rFonts w:ascii="Times New Roman" w:hAnsi="Times New Roman" w:cs="Times New Roman"/>
          <w:color w:val="000000"/>
          <w:shd w:val="clear" w:color="auto" w:fill="FFFFFF"/>
          <w:vertAlign w:val="superscript"/>
        </w:rPr>
        <w:t>2</w:t>
      </w:r>
      <w:r w:rsidR="08AB31BD">
        <w:rPr>
          <w:rFonts w:ascii="Times New Roman" w:hAnsi="Times New Roman" w:cs="Times New Roman"/>
          <w:color w:val="000000"/>
          <w:shd w:val="clear" w:color="auto" w:fill="FFFFFF"/>
        </w:rPr>
        <w:t xml:space="preserve"> </w:t>
      </w:r>
      <w:r w:rsidR="4B87F191">
        <w:rPr>
          <w:rFonts w:ascii="Times New Roman" w:hAnsi="Times New Roman" w:cs="Times New Roman"/>
          <w:color w:val="000000"/>
          <w:shd w:val="clear" w:color="auto" w:fill="FFFFFF"/>
        </w:rPr>
        <w:t>lõike</w:t>
      </w:r>
      <w:r w:rsidR="10A8AAF4">
        <w:rPr>
          <w:rFonts w:ascii="Times New Roman" w:hAnsi="Times New Roman" w:cs="Times New Roman"/>
          <w:color w:val="000000"/>
          <w:shd w:val="clear" w:color="auto" w:fill="FFFFFF"/>
        </w:rPr>
        <w:t xml:space="preserve"> 1 tekstiosa „</w:t>
      </w:r>
      <w:r w:rsidR="6B35746C">
        <w:rPr>
          <w:rFonts w:ascii="Times New Roman" w:hAnsi="Times New Roman" w:cs="Times New Roman"/>
          <w:color w:val="000000"/>
          <w:shd w:val="clear" w:color="auto" w:fill="FFFFFF"/>
        </w:rPr>
        <w:t xml:space="preserve">isiku </w:t>
      </w:r>
      <w:r w:rsidR="0B6B9329">
        <w:rPr>
          <w:rFonts w:ascii="Times New Roman" w:hAnsi="Times New Roman" w:cs="Times New Roman"/>
          <w:color w:val="000000"/>
          <w:shd w:val="clear" w:color="auto" w:fill="FFFFFF"/>
        </w:rPr>
        <w:t xml:space="preserve">haigusloos </w:t>
      </w:r>
      <w:r w:rsidR="10A8AAF4">
        <w:rPr>
          <w:rFonts w:ascii="Times New Roman" w:hAnsi="Times New Roman" w:cs="Times New Roman"/>
          <w:color w:val="000000"/>
          <w:shd w:val="clear" w:color="auto" w:fill="FFFFFF"/>
        </w:rPr>
        <w:t>ning sellele lisaks</w:t>
      </w:r>
      <w:r w:rsidR="2F949B00">
        <w:rPr>
          <w:rFonts w:ascii="Times New Roman" w:hAnsi="Times New Roman" w:cs="Times New Roman"/>
          <w:color w:val="000000"/>
          <w:shd w:val="clear" w:color="auto" w:fill="FFFFFF"/>
        </w:rPr>
        <w:t>“ tunnistatakse kehtetuks;</w:t>
      </w:r>
      <w:commentRangeEnd w:id="8"/>
      <w:r w:rsidR="004E185A">
        <w:commentReference w:id="8"/>
      </w:r>
    </w:p>
    <w:p w14:paraId="01D48F5C" w14:textId="77777777" w:rsidR="00042BF2" w:rsidRDefault="00042BF2" w:rsidP="00B201B4">
      <w:pPr>
        <w:spacing w:after="0" w:line="240" w:lineRule="auto"/>
        <w:jc w:val="both"/>
        <w:rPr>
          <w:rFonts w:ascii="Times New Roman" w:hAnsi="Times New Roman" w:cs="Times New Roman"/>
          <w:color w:val="000000"/>
          <w:shd w:val="clear" w:color="auto" w:fill="FFFFFF"/>
        </w:rPr>
      </w:pPr>
    </w:p>
    <w:p w14:paraId="6F2C6D8E" w14:textId="62902258" w:rsidR="00042BF2" w:rsidRPr="00042BF2" w:rsidRDefault="4ECD9357" w:rsidP="00B201B4">
      <w:pPr>
        <w:spacing w:after="0" w:line="240" w:lineRule="auto"/>
        <w:jc w:val="both"/>
        <w:rPr>
          <w:rFonts w:ascii="Times New Roman" w:hAnsi="Times New Roman" w:cs="Times New Roman"/>
          <w:b/>
          <w:bCs/>
          <w:color w:val="000000"/>
          <w:shd w:val="clear" w:color="auto" w:fill="FFFFFF"/>
        </w:rPr>
      </w:pPr>
      <w:r>
        <w:rPr>
          <w:rFonts w:ascii="Times New Roman" w:hAnsi="Times New Roman" w:cs="Times New Roman"/>
          <w:b/>
          <w:bCs/>
          <w:color w:val="000000"/>
          <w:shd w:val="clear" w:color="auto" w:fill="FFFFFF"/>
        </w:rPr>
        <w:t>9</w:t>
      </w:r>
      <w:r w:rsidR="5D411456" w:rsidRPr="00042BF2">
        <w:rPr>
          <w:rFonts w:ascii="Times New Roman" w:hAnsi="Times New Roman" w:cs="Times New Roman"/>
          <w:b/>
          <w:bCs/>
          <w:color w:val="000000"/>
          <w:shd w:val="clear" w:color="auto" w:fill="FFFFFF"/>
        </w:rPr>
        <w:t>)</w:t>
      </w:r>
      <w:r w:rsidR="5D411456">
        <w:rPr>
          <w:rFonts w:ascii="Times New Roman" w:hAnsi="Times New Roman" w:cs="Times New Roman"/>
          <w:b/>
          <w:bCs/>
          <w:color w:val="000000"/>
          <w:shd w:val="clear" w:color="auto" w:fill="FFFFFF"/>
        </w:rPr>
        <w:t xml:space="preserve"> </w:t>
      </w:r>
      <w:r w:rsidR="3C281957" w:rsidRPr="00735438">
        <w:rPr>
          <w:rFonts w:ascii="Times New Roman" w:hAnsi="Times New Roman" w:cs="Times New Roman"/>
          <w:shd w:val="clear" w:color="auto" w:fill="FFFFFF"/>
        </w:rPr>
        <w:t xml:space="preserve">paragrahvi </w:t>
      </w:r>
      <w:r w:rsidR="3C281957" w:rsidRPr="00543005">
        <w:rPr>
          <w:rFonts w:ascii="Times New Roman" w:hAnsi="Times New Roman" w:cs="Times New Roman"/>
          <w:color w:val="000000"/>
          <w:shd w:val="clear" w:color="auto" w:fill="FFFFFF"/>
        </w:rPr>
        <w:t>14</w:t>
      </w:r>
      <w:r w:rsidR="3C281957" w:rsidRPr="00543005">
        <w:rPr>
          <w:rFonts w:ascii="Times New Roman" w:hAnsi="Times New Roman" w:cs="Times New Roman"/>
          <w:color w:val="000000"/>
          <w:shd w:val="clear" w:color="auto" w:fill="FFFFFF"/>
          <w:vertAlign w:val="superscript"/>
        </w:rPr>
        <w:t>2</w:t>
      </w:r>
      <w:r w:rsidR="3C281957">
        <w:rPr>
          <w:rFonts w:ascii="Times New Roman" w:hAnsi="Times New Roman" w:cs="Times New Roman"/>
          <w:color w:val="000000"/>
          <w:shd w:val="clear" w:color="auto" w:fill="FFFFFF"/>
        </w:rPr>
        <w:t xml:space="preserve"> lõike 2</w:t>
      </w:r>
      <w:r w:rsidR="0DE040F4">
        <w:rPr>
          <w:rFonts w:ascii="Times New Roman" w:hAnsi="Times New Roman" w:cs="Times New Roman"/>
          <w:color w:val="000000"/>
          <w:shd w:val="clear" w:color="auto" w:fill="FFFFFF"/>
        </w:rPr>
        <w:t xml:space="preserve"> </w:t>
      </w:r>
      <w:commentRangeStart w:id="9"/>
      <w:r w:rsidR="1CBB42CD">
        <w:rPr>
          <w:rFonts w:ascii="Times New Roman" w:hAnsi="Times New Roman" w:cs="Times New Roman"/>
          <w:color w:val="000000"/>
          <w:shd w:val="clear" w:color="auto" w:fill="FFFFFF"/>
        </w:rPr>
        <w:t>esimeses lauses</w:t>
      </w:r>
      <w:commentRangeEnd w:id="9"/>
      <w:r w:rsidR="004E185A">
        <w:commentReference w:id="9"/>
      </w:r>
      <w:r w:rsidR="1CBB42CD">
        <w:rPr>
          <w:rFonts w:ascii="Times New Roman" w:hAnsi="Times New Roman" w:cs="Times New Roman"/>
          <w:color w:val="000000"/>
          <w:shd w:val="clear" w:color="auto" w:fill="FFFFFF"/>
        </w:rPr>
        <w:t xml:space="preserve"> </w:t>
      </w:r>
      <w:r w:rsidR="77C822E3">
        <w:rPr>
          <w:rFonts w:ascii="Times New Roman" w:hAnsi="Times New Roman" w:cs="Times New Roman"/>
          <w:color w:val="000000"/>
          <w:shd w:val="clear" w:color="auto" w:fill="FFFFFF"/>
        </w:rPr>
        <w:t xml:space="preserve">asendatakse sõna „haigusloole“ </w:t>
      </w:r>
      <w:commentRangeStart w:id="10"/>
      <w:r w:rsidR="56EB5126">
        <w:rPr>
          <w:rFonts w:ascii="Times New Roman" w:hAnsi="Times New Roman" w:cs="Times New Roman"/>
          <w:color w:val="000000"/>
          <w:shd w:val="clear" w:color="auto" w:fill="FFFFFF"/>
        </w:rPr>
        <w:t>lauseosa</w:t>
      </w:r>
      <w:r w:rsidR="77C822E3">
        <w:rPr>
          <w:rFonts w:ascii="Times New Roman" w:hAnsi="Times New Roman" w:cs="Times New Roman"/>
          <w:color w:val="000000"/>
          <w:shd w:val="clear" w:color="auto" w:fill="FFFFFF"/>
        </w:rPr>
        <w:t>ga</w:t>
      </w:r>
      <w:commentRangeEnd w:id="10"/>
      <w:r w:rsidR="004E185A">
        <w:commentReference w:id="10"/>
      </w:r>
      <w:r w:rsidR="77C822E3">
        <w:rPr>
          <w:rFonts w:ascii="Times New Roman" w:hAnsi="Times New Roman" w:cs="Times New Roman"/>
          <w:color w:val="000000"/>
          <w:shd w:val="clear" w:color="auto" w:fill="FFFFFF"/>
        </w:rPr>
        <w:t xml:space="preserve"> „ravidokumen</w:t>
      </w:r>
      <w:r w:rsidR="56EB5126">
        <w:rPr>
          <w:rFonts w:ascii="Times New Roman" w:hAnsi="Times New Roman" w:cs="Times New Roman"/>
          <w:color w:val="000000"/>
          <w:shd w:val="clear" w:color="auto" w:fill="FFFFFF"/>
        </w:rPr>
        <w:t xml:space="preserve">tide </w:t>
      </w:r>
      <w:r w:rsidR="32920A52">
        <w:rPr>
          <w:rFonts w:ascii="Times New Roman" w:hAnsi="Times New Roman" w:cs="Times New Roman"/>
          <w:color w:val="000000"/>
          <w:shd w:val="clear" w:color="auto" w:fill="FFFFFF"/>
        </w:rPr>
        <w:t>juurde“;</w:t>
      </w:r>
    </w:p>
    <w:p w14:paraId="1E99119E" w14:textId="16EB9CDC" w:rsidR="5E171E81" w:rsidRDefault="5E171E81" w:rsidP="5E171E81">
      <w:pPr>
        <w:spacing w:after="0" w:line="240" w:lineRule="auto"/>
        <w:jc w:val="both"/>
        <w:rPr>
          <w:rFonts w:ascii="Times New Roman" w:hAnsi="Times New Roman" w:cs="Times New Roman"/>
          <w:color w:val="000000" w:themeColor="text1"/>
        </w:rPr>
      </w:pPr>
    </w:p>
    <w:p w14:paraId="681B5B01" w14:textId="205CF223" w:rsidR="5FDFF8E7" w:rsidRDefault="209DA1FB" w:rsidP="5E171E81">
      <w:pPr>
        <w:spacing w:after="0" w:line="240" w:lineRule="auto"/>
        <w:jc w:val="both"/>
        <w:rPr>
          <w:rFonts w:ascii="Times New Roman" w:hAnsi="Times New Roman" w:cs="Times New Roman"/>
          <w:b/>
          <w:bCs/>
          <w:color w:val="000000" w:themeColor="text1"/>
        </w:rPr>
      </w:pPr>
      <w:r w:rsidRPr="03083992">
        <w:rPr>
          <w:rFonts w:ascii="Times New Roman" w:hAnsi="Times New Roman" w:cs="Times New Roman"/>
          <w:b/>
          <w:bCs/>
          <w:color w:val="000000" w:themeColor="text1"/>
        </w:rPr>
        <w:t>10)</w:t>
      </w:r>
      <w:r w:rsidRPr="03083992">
        <w:rPr>
          <w:rFonts w:ascii="Times New Roman" w:hAnsi="Times New Roman" w:cs="Times New Roman"/>
          <w:color w:val="000000" w:themeColor="text1"/>
        </w:rPr>
        <w:t xml:space="preserve"> </w:t>
      </w:r>
      <w:r w:rsidRPr="03083992">
        <w:rPr>
          <w:rFonts w:ascii="Times New Roman" w:hAnsi="Times New Roman" w:cs="Times New Roman"/>
        </w:rPr>
        <w:t xml:space="preserve">paragrahvi </w:t>
      </w:r>
      <w:r w:rsidRPr="03083992">
        <w:rPr>
          <w:rFonts w:ascii="Times New Roman" w:hAnsi="Times New Roman" w:cs="Times New Roman"/>
          <w:color w:val="000000" w:themeColor="text1"/>
        </w:rPr>
        <w:t>14</w:t>
      </w:r>
      <w:r w:rsidRPr="03083992">
        <w:rPr>
          <w:rFonts w:ascii="Times New Roman" w:hAnsi="Times New Roman" w:cs="Times New Roman"/>
          <w:color w:val="000000" w:themeColor="text1"/>
          <w:vertAlign w:val="superscript"/>
        </w:rPr>
        <w:t>2</w:t>
      </w:r>
      <w:r w:rsidRPr="03083992">
        <w:rPr>
          <w:rFonts w:ascii="Times New Roman" w:hAnsi="Times New Roman" w:cs="Times New Roman"/>
          <w:color w:val="000000" w:themeColor="text1"/>
        </w:rPr>
        <w:t xml:space="preserve"> lõike 2 </w:t>
      </w:r>
      <w:commentRangeStart w:id="11"/>
      <w:r w:rsidR="3E8A74A7" w:rsidRPr="03083992">
        <w:rPr>
          <w:rFonts w:ascii="Times New Roman" w:hAnsi="Times New Roman" w:cs="Times New Roman"/>
          <w:color w:val="000000" w:themeColor="text1"/>
        </w:rPr>
        <w:t>teises lauses</w:t>
      </w:r>
      <w:commentRangeEnd w:id="11"/>
      <w:r w:rsidR="5FDFF8E7">
        <w:commentReference w:id="11"/>
      </w:r>
      <w:r w:rsidR="3E8A74A7" w:rsidRPr="03083992">
        <w:rPr>
          <w:rFonts w:ascii="Times New Roman" w:hAnsi="Times New Roman" w:cs="Times New Roman"/>
          <w:color w:val="000000" w:themeColor="text1"/>
        </w:rPr>
        <w:t xml:space="preserve"> </w:t>
      </w:r>
      <w:r w:rsidRPr="03083992">
        <w:rPr>
          <w:rFonts w:ascii="Times New Roman" w:hAnsi="Times New Roman" w:cs="Times New Roman"/>
          <w:color w:val="000000" w:themeColor="text1"/>
        </w:rPr>
        <w:t>asendatakse sõna „haigusl</w:t>
      </w:r>
      <w:r w:rsidR="74F9061C" w:rsidRPr="03083992">
        <w:rPr>
          <w:rFonts w:ascii="Times New Roman" w:hAnsi="Times New Roman" w:cs="Times New Roman"/>
          <w:color w:val="000000" w:themeColor="text1"/>
        </w:rPr>
        <w:t>ukku</w:t>
      </w:r>
      <w:r w:rsidRPr="03083992">
        <w:rPr>
          <w:rFonts w:ascii="Times New Roman" w:hAnsi="Times New Roman" w:cs="Times New Roman"/>
          <w:color w:val="000000" w:themeColor="text1"/>
        </w:rPr>
        <w:t xml:space="preserve">“ </w:t>
      </w:r>
      <w:r w:rsidR="13706724" w:rsidRPr="03083992">
        <w:rPr>
          <w:rFonts w:ascii="Times New Roman" w:hAnsi="Times New Roman" w:cs="Times New Roman"/>
          <w:color w:val="000000" w:themeColor="text1"/>
        </w:rPr>
        <w:t>sõn</w:t>
      </w:r>
      <w:r w:rsidRPr="03083992">
        <w:rPr>
          <w:rFonts w:ascii="Times New Roman" w:hAnsi="Times New Roman" w:cs="Times New Roman"/>
          <w:color w:val="000000" w:themeColor="text1"/>
        </w:rPr>
        <w:t>aga „ravidokumenti“</w:t>
      </w:r>
      <w:commentRangeStart w:id="12"/>
      <w:r w:rsidRPr="03083992">
        <w:rPr>
          <w:rFonts w:ascii="Times New Roman" w:hAnsi="Times New Roman" w:cs="Times New Roman"/>
          <w:color w:val="000000" w:themeColor="text1"/>
        </w:rPr>
        <w:t>;</w:t>
      </w:r>
      <w:commentRangeEnd w:id="12"/>
      <w:r w:rsidR="5FDFF8E7">
        <w:commentReference w:id="12"/>
      </w:r>
    </w:p>
    <w:p w14:paraId="1B0DF029" w14:textId="77777777" w:rsidR="005B0CDE" w:rsidRDefault="005B0CDE" w:rsidP="00B201B4">
      <w:pPr>
        <w:spacing w:after="0" w:line="240" w:lineRule="auto"/>
        <w:jc w:val="both"/>
        <w:rPr>
          <w:rFonts w:ascii="Times New Roman" w:hAnsi="Times New Roman" w:cs="Times New Roman"/>
          <w:color w:val="000000"/>
          <w:shd w:val="clear" w:color="auto" w:fill="FFFFFF"/>
        </w:rPr>
      </w:pPr>
    </w:p>
    <w:p w14:paraId="161ACF01" w14:textId="7EBC0804" w:rsidR="09C2D81F" w:rsidRPr="00380060" w:rsidRDefault="71E07DC5" w:rsidP="79F363A9">
      <w:pPr>
        <w:spacing w:after="0" w:line="240" w:lineRule="auto"/>
        <w:jc w:val="both"/>
        <w:rPr>
          <w:rFonts w:ascii="Times New Roman" w:hAnsi="Times New Roman" w:cs="Times New Roman"/>
          <w:b/>
          <w:bCs/>
          <w:color w:val="000000" w:themeColor="text1"/>
        </w:rPr>
      </w:pPr>
      <w:r w:rsidRPr="00380060">
        <w:rPr>
          <w:rFonts w:ascii="Times New Roman" w:hAnsi="Times New Roman" w:cs="Times New Roman"/>
          <w:b/>
          <w:bCs/>
          <w:color w:val="000000" w:themeColor="text1"/>
        </w:rPr>
        <w:t>§ 2. Seaduse jõustumine</w:t>
      </w:r>
    </w:p>
    <w:p w14:paraId="165007EB" w14:textId="3B2DAB7F" w:rsidR="3FF27EDA" w:rsidRPr="00006C53" w:rsidRDefault="3FF27EDA" w:rsidP="3FF27EDA">
      <w:pPr>
        <w:spacing w:after="0" w:line="240" w:lineRule="auto"/>
        <w:jc w:val="both"/>
        <w:rPr>
          <w:rFonts w:ascii="Times New Roman" w:hAnsi="Times New Roman" w:cs="Times New Roman"/>
          <w:color w:val="0070C0"/>
        </w:rPr>
      </w:pPr>
    </w:p>
    <w:p w14:paraId="04B56290" w14:textId="11FE0A64" w:rsidR="4828E0AC" w:rsidRPr="00380060" w:rsidRDefault="2971CCC6" w:rsidP="3FF27EDA">
      <w:pPr>
        <w:spacing w:after="0" w:line="240" w:lineRule="auto"/>
        <w:jc w:val="both"/>
        <w:rPr>
          <w:rFonts w:ascii="Times New Roman" w:hAnsi="Times New Roman" w:cs="Times New Roman"/>
          <w:color w:val="000000" w:themeColor="text1"/>
        </w:rPr>
      </w:pPr>
      <w:commentRangeStart w:id="13"/>
      <w:r w:rsidRPr="03083992">
        <w:rPr>
          <w:rFonts w:ascii="Times New Roman" w:hAnsi="Times New Roman" w:cs="Times New Roman"/>
          <w:color w:val="000000" w:themeColor="text1"/>
        </w:rPr>
        <w:t>Käesolev</w:t>
      </w:r>
      <w:del w:id="14" w:author="Markus Ühtigi - JUSTDIGI" w:date="2025-08-08T11:25:00Z">
        <w:r w:rsidR="09D0DA4E" w:rsidRPr="03083992" w:rsidDel="2971CCC6">
          <w:rPr>
            <w:rFonts w:ascii="Times New Roman" w:hAnsi="Times New Roman" w:cs="Times New Roman"/>
            <w:color w:val="000000" w:themeColor="text1"/>
          </w:rPr>
          <w:delText>a</w:delText>
        </w:r>
      </w:del>
      <w:commentRangeEnd w:id="13"/>
      <w:r w:rsidR="09D0DA4E">
        <w:commentReference w:id="13"/>
      </w:r>
      <w:r w:rsidRPr="03083992">
        <w:rPr>
          <w:rFonts w:ascii="Times New Roman" w:hAnsi="Times New Roman" w:cs="Times New Roman"/>
          <w:color w:val="000000" w:themeColor="text1"/>
        </w:rPr>
        <w:t xml:space="preserve"> seadus</w:t>
      </w:r>
      <w:r w:rsidR="13EBC902" w:rsidRPr="03083992">
        <w:rPr>
          <w:rFonts w:ascii="Times New Roman" w:hAnsi="Times New Roman" w:cs="Times New Roman"/>
          <w:color w:val="000000" w:themeColor="text1"/>
        </w:rPr>
        <w:t xml:space="preserve"> jõustub</w:t>
      </w:r>
      <w:r w:rsidRPr="03083992">
        <w:rPr>
          <w:rFonts w:ascii="Times New Roman" w:hAnsi="Times New Roman" w:cs="Times New Roman"/>
          <w:color w:val="000000" w:themeColor="text1"/>
        </w:rPr>
        <w:t xml:space="preserve"> 202</w:t>
      </w:r>
      <w:r w:rsidR="13EBC902" w:rsidRPr="03083992">
        <w:rPr>
          <w:rFonts w:ascii="Times New Roman" w:hAnsi="Times New Roman" w:cs="Times New Roman"/>
          <w:color w:val="000000" w:themeColor="text1"/>
        </w:rPr>
        <w:t>6</w:t>
      </w:r>
      <w:r w:rsidRPr="03083992">
        <w:rPr>
          <w:rFonts w:ascii="Times New Roman" w:hAnsi="Times New Roman" w:cs="Times New Roman"/>
          <w:color w:val="000000" w:themeColor="text1"/>
        </w:rPr>
        <w:t>. aasta 1.</w:t>
      </w:r>
      <w:r w:rsidR="4D5AE94D" w:rsidRPr="03083992">
        <w:rPr>
          <w:rFonts w:ascii="Times New Roman" w:hAnsi="Times New Roman" w:cs="Times New Roman"/>
          <w:color w:val="000000" w:themeColor="text1"/>
        </w:rPr>
        <w:t xml:space="preserve"> juulil</w:t>
      </w:r>
      <w:r w:rsidR="4FE6CFA8" w:rsidRPr="03083992">
        <w:rPr>
          <w:rFonts w:ascii="Times New Roman" w:hAnsi="Times New Roman" w:cs="Times New Roman"/>
          <w:color w:val="000000" w:themeColor="text1"/>
        </w:rPr>
        <w:t>.</w:t>
      </w:r>
    </w:p>
    <w:p w14:paraId="50FC2D5F" w14:textId="266F7062" w:rsidR="3FF27EDA" w:rsidRPr="00006C53" w:rsidRDefault="3FF27EDA" w:rsidP="3FF27EDA">
      <w:pPr>
        <w:spacing w:after="0" w:line="240" w:lineRule="auto"/>
        <w:jc w:val="both"/>
        <w:rPr>
          <w:rFonts w:ascii="Times New Roman" w:hAnsi="Times New Roman" w:cs="Times New Roman"/>
          <w:color w:val="0070C0"/>
        </w:rPr>
      </w:pPr>
    </w:p>
    <w:p w14:paraId="3F26D2FE" w14:textId="7C44B508" w:rsidR="3FF27EDA" w:rsidRDefault="3FF27EDA" w:rsidP="3FF27EDA">
      <w:pPr>
        <w:spacing w:after="0" w:line="240" w:lineRule="auto"/>
        <w:jc w:val="both"/>
        <w:rPr>
          <w:rFonts w:ascii="Times New Roman" w:hAnsi="Times New Roman" w:cs="Times New Roman"/>
          <w:color w:val="0070C0"/>
        </w:rPr>
      </w:pPr>
    </w:p>
    <w:p w14:paraId="0433CF85" w14:textId="217F4BF6" w:rsidR="1EC880BB" w:rsidRDefault="1EC880BB" w:rsidP="3FF27EDA">
      <w:pPr>
        <w:spacing w:after="0" w:line="240" w:lineRule="auto"/>
        <w:jc w:val="both"/>
        <w:rPr>
          <w:rFonts w:ascii="Times New Roman" w:eastAsia="Times New Roman" w:hAnsi="Times New Roman" w:cs="Times New Roman"/>
          <w:noProof/>
        </w:rPr>
      </w:pPr>
      <w:r w:rsidRPr="3FF27EDA">
        <w:rPr>
          <w:rFonts w:ascii="Times New Roman" w:eastAsia="Times New Roman" w:hAnsi="Times New Roman" w:cs="Times New Roman"/>
          <w:noProof/>
        </w:rPr>
        <w:t>Lauri Hussar</w:t>
      </w:r>
    </w:p>
    <w:p w14:paraId="1E705B86" w14:textId="1C166217" w:rsidR="1EC880BB" w:rsidRDefault="1EC880BB" w:rsidP="3FF27EDA">
      <w:pPr>
        <w:spacing w:after="0" w:line="240" w:lineRule="auto"/>
        <w:jc w:val="both"/>
        <w:rPr>
          <w:rFonts w:ascii="Times New Roman" w:eastAsia="Times New Roman" w:hAnsi="Times New Roman" w:cs="Times New Roman"/>
          <w:noProof/>
        </w:rPr>
      </w:pPr>
      <w:r w:rsidRPr="3FF27EDA">
        <w:rPr>
          <w:rFonts w:ascii="Times New Roman" w:eastAsia="Times New Roman" w:hAnsi="Times New Roman" w:cs="Times New Roman"/>
          <w:noProof/>
        </w:rPr>
        <w:t xml:space="preserve">Riigikogu esimees </w:t>
      </w:r>
    </w:p>
    <w:p w14:paraId="0FA38EF2" w14:textId="0FA4E5EE" w:rsidR="3FF27EDA" w:rsidRDefault="3FF27EDA" w:rsidP="3FF27EDA">
      <w:pPr>
        <w:spacing w:after="0" w:line="240" w:lineRule="auto"/>
        <w:jc w:val="both"/>
        <w:rPr>
          <w:rFonts w:ascii="Times New Roman" w:eastAsia="Times New Roman" w:hAnsi="Times New Roman" w:cs="Times New Roman"/>
        </w:rPr>
      </w:pPr>
    </w:p>
    <w:p w14:paraId="7E2C1F3A" w14:textId="73C8A876" w:rsidR="7152342C" w:rsidRDefault="7152342C" w:rsidP="3FF27EDA">
      <w:pPr>
        <w:spacing w:after="0" w:line="240" w:lineRule="auto"/>
        <w:jc w:val="both"/>
        <w:rPr>
          <w:rFonts w:ascii="Times New Roman" w:eastAsia="Times New Roman" w:hAnsi="Times New Roman" w:cs="Times New Roman"/>
        </w:rPr>
      </w:pPr>
      <w:r w:rsidRPr="3FF27EDA">
        <w:rPr>
          <w:rFonts w:ascii="Times New Roman" w:eastAsia="Times New Roman" w:hAnsi="Times New Roman" w:cs="Times New Roman"/>
        </w:rPr>
        <w:t>T</w:t>
      </w:r>
      <w:r w:rsidR="1EC880BB" w:rsidRPr="3FF27EDA">
        <w:rPr>
          <w:rFonts w:ascii="Times New Roman" w:eastAsia="Times New Roman" w:hAnsi="Times New Roman" w:cs="Times New Roman"/>
        </w:rPr>
        <w:t xml:space="preserve">allinn, </w:t>
      </w:r>
      <w:r w:rsidR="3933723B" w:rsidRPr="3FF27EDA">
        <w:rPr>
          <w:rFonts w:ascii="Times New Roman" w:eastAsia="Times New Roman" w:hAnsi="Times New Roman" w:cs="Times New Roman"/>
        </w:rPr>
        <w:t xml:space="preserve">                          </w:t>
      </w:r>
      <w:r w:rsidR="1EC880BB" w:rsidRPr="3FF27EDA">
        <w:rPr>
          <w:rFonts w:ascii="Times New Roman" w:eastAsia="Times New Roman" w:hAnsi="Times New Roman" w:cs="Times New Roman"/>
        </w:rPr>
        <w:t>202</w:t>
      </w:r>
      <w:r w:rsidR="2FD0C651" w:rsidRPr="3FF27EDA">
        <w:rPr>
          <w:rFonts w:ascii="Times New Roman" w:eastAsia="Times New Roman" w:hAnsi="Times New Roman" w:cs="Times New Roman"/>
        </w:rPr>
        <w:t>5</w:t>
      </w:r>
      <w:r w:rsidR="1EC880BB" w:rsidRPr="3FF27EDA">
        <w:rPr>
          <w:rFonts w:ascii="Times New Roman" w:eastAsia="Times New Roman" w:hAnsi="Times New Roman" w:cs="Times New Roman"/>
        </w:rPr>
        <w:t xml:space="preserve">. a. </w:t>
      </w:r>
    </w:p>
    <w:p w14:paraId="6A9FCB09" w14:textId="12208E41" w:rsidR="3FF27EDA" w:rsidRDefault="3FF27EDA" w:rsidP="3FF27EDA">
      <w:pPr>
        <w:spacing w:after="0" w:line="240" w:lineRule="auto"/>
        <w:jc w:val="both"/>
        <w:rPr>
          <w:rFonts w:ascii="Times New Roman" w:eastAsia="Times New Roman" w:hAnsi="Times New Roman" w:cs="Times New Roman"/>
        </w:rPr>
      </w:pPr>
    </w:p>
    <w:p w14:paraId="1BF272E8" w14:textId="1EF77634" w:rsidR="0067040B" w:rsidRDefault="1EC880BB" w:rsidP="00B707B1">
      <w:pPr>
        <w:pBdr>
          <w:top w:val="single" w:sz="4" w:space="1" w:color="auto"/>
        </w:pBdr>
        <w:spacing w:after="0" w:line="240" w:lineRule="auto"/>
        <w:jc w:val="both"/>
        <w:rPr>
          <w:rFonts w:ascii="Times New Roman" w:eastAsia="Times New Roman" w:hAnsi="Times New Roman" w:cs="Times New Roman"/>
        </w:rPr>
      </w:pPr>
      <w:r w:rsidRPr="3FF27EDA">
        <w:rPr>
          <w:rFonts w:ascii="Times New Roman" w:eastAsia="Times New Roman" w:hAnsi="Times New Roman" w:cs="Times New Roman"/>
        </w:rPr>
        <w:t xml:space="preserve">Algatab Vabariigi Valitsus </w:t>
      </w:r>
      <w:r w:rsidR="6BC79FF2" w:rsidRPr="3FF27EDA">
        <w:rPr>
          <w:rFonts w:ascii="Times New Roman" w:eastAsia="Times New Roman" w:hAnsi="Times New Roman" w:cs="Times New Roman"/>
        </w:rPr>
        <w:t xml:space="preserve">                </w:t>
      </w:r>
      <w:r w:rsidRPr="3FF27EDA">
        <w:rPr>
          <w:rFonts w:ascii="Times New Roman" w:eastAsia="Times New Roman" w:hAnsi="Times New Roman" w:cs="Times New Roman"/>
        </w:rPr>
        <w:t>202</w:t>
      </w:r>
      <w:r w:rsidR="0C11709F" w:rsidRPr="3FF27EDA">
        <w:rPr>
          <w:rFonts w:ascii="Times New Roman" w:eastAsia="Times New Roman" w:hAnsi="Times New Roman" w:cs="Times New Roman"/>
        </w:rPr>
        <w:t>5</w:t>
      </w:r>
      <w:r w:rsidRPr="3FF27EDA">
        <w:rPr>
          <w:rFonts w:ascii="Times New Roman" w:eastAsia="Times New Roman" w:hAnsi="Times New Roman" w:cs="Times New Roman"/>
        </w:rPr>
        <w:t>. a</w:t>
      </w:r>
    </w:p>
    <w:sectPr w:rsidR="0067040B" w:rsidSect="006E49F6">
      <w:footerReference w:type="default" r:id="rId14"/>
      <w:pgSz w:w="11906" w:h="16838"/>
      <w:pgMar w:top="1134" w:right="1134" w:bottom="1134" w:left="1701" w:header="709" w:footer="709"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1" w:author="Markus Ühtigi - JUSTDIGI" w:date="2025-08-08T14:14:00Z" w:initials="MJ">
    <w:p w14:paraId="033E5EE3" w14:textId="58517289" w:rsidR="00A46DB8" w:rsidRDefault="00A46DB8">
      <w:r>
        <w:annotationRef/>
      </w:r>
      <w:r w:rsidRPr="0B6103D9">
        <w:t>Peaks olema "lõike".</w:t>
      </w:r>
    </w:p>
  </w:comment>
  <w:comment w:id="0" w:author="Markus Ühtigi - JUSTDIGI" w:date="2025-08-14T15:30:00Z" w:initials="MÜ">
    <w:p w14:paraId="36C729E9" w14:textId="77777777" w:rsidR="00A46DB8" w:rsidRDefault="00A46DB8" w:rsidP="00A46DB8">
      <w:pPr>
        <w:pStyle w:val="Kommentaaritekst"/>
      </w:pPr>
      <w:r>
        <w:rPr>
          <w:rStyle w:val="Kommentaariviide"/>
        </w:rPr>
        <w:annotationRef/>
      </w:r>
      <w:r>
        <w:t>Iseenesest on juba kehtivas seaduses selgitatud "eraldusruumi paigutamist" läbi "eraldusruumi paigutamise". Normitehniliselt ei ole selline määratlus korrektne, sest määratluses ei saa kasutada seda, mida on vaja määratleda, vt ka HÕNTE käsiraamat lk 52 p 2 selgitus. Seda ei muudeta ka käesoleva eelnõuga. Kui juba eelnõu koostatakse, kas oleks võimalik ka see osa HÕNTE loogikaga kooskõlla viia?</w:t>
      </w:r>
    </w:p>
  </w:comment>
  <w:comment w:id="4" w:author="Markus Ühtigi - JUSTDIGI" w:date="2025-08-11T15:24:00Z" w:initials="MJ">
    <w:p w14:paraId="7263B7D1" w14:textId="7F6C6CA8" w:rsidR="00A46DB8" w:rsidRDefault="00A46DB8">
      <w:r>
        <w:annotationRef/>
      </w:r>
      <w:r w:rsidRPr="7C7D6677">
        <w:t>Kui see kehtetuks tunnistada, siis on meil sisuliselt olukord, kus ohjeldusmeetme rakendamine käib arsti otsuse alusel, kuid selle vajalikkuses veendumiseks ei pea arst ise kohal olema. Kuidas saab arst otsuse teha, kui ta ei ole ise kohal ja ei saa hinnata selle vajalikkust?</w:t>
      </w:r>
    </w:p>
  </w:comment>
  <w:comment w:id="5" w:author="Markus Ühtigi - JUSTDIGI" w:date="1900-01-01T00:00:00Z" w:initials="MJ">
    <w:p w14:paraId="3B7A0F1E" w14:textId="15A1BEB4" w:rsidR="00A46DB8" w:rsidRDefault="00A46DB8">
      <w:r>
        <w:annotationRef/>
      </w:r>
      <w:r w:rsidRPr="6A814A19">
        <w:t xml:space="preserve">Tuleks esitada võimalikult täpselt. Vt ka HÕNTE käsiraamat lk 92 p 7 selgitus. Antud lõige </w:t>
      </w:r>
      <w:r w:rsidRPr="6A814A19">
        <w:t>jaguneb kaheks lauseks ja asendus tehakse neist teises. Seega tuleks tuua ka välja lause täpsusega. Peaks olema "lõike 2 teises lauses".</w:t>
      </w:r>
    </w:p>
  </w:comment>
  <w:comment w:id="6" w:author="Markus Ühtigi - JUSTDIGI" w:date="2025-08-08T14:19:00Z" w:initials="MJ">
    <w:p w14:paraId="5D4E2C7A" w14:textId="23570723" w:rsidR="00A46DB8" w:rsidRDefault="00A46DB8">
      <w:r>
        <w:annotationRef/>
      </w:r>
      <w:r w:rsidRPr="639FC0A4">
        <w:t xml:space="preserve">"Lauseosa" HÕNTE kohaselt eelnõus ei kasutata. Peaks kasutama "tekstiosa", vt ka HÕNTE käsiraamat lk 93 p 9 </w:t>
      </w:r>
      <w:r w:rsidRPr="639FC0A4">
        <w:t>selgitus.</w:t>
      </w:r>
    </w:p>
  </w:comment>
  <w:comment w:id="7" w:author="Markus Ühtigi - JUSTDIGI" w:date="2025-08-08T14:20:00Z" w:initials="MJ">
    <w:p w14:paraId="288490BC" w14:textId="283589A5" w:rsidR="00A46DB8" w:rsidRDefault="00A46DB8">
      <w:r>
        <w:annotationRef/>
      </w:r>
      <w:r w:rsidRPr="413900BD">
        <w:t>Peaks olema "tekstiosaga", vt ka eelmine kommentaar.</w:t>
      </w:r>
    </w:p>
  </w:comment>
  <w:comment w:id="8" w:author="Markus Ühtigi - JUSTDIGI" w:date="2025-08-08T14:22:00Z" w:initials="MJ">
    <w:p w14:paraId="51EB0783" w14:textId="469DEC7E" w:rsidR="00A46DB8" w:rsidRDefault="00A46DB8">
      <w:r>
        <w:annotationRef/>
      </w:r>
      <w:r w:rsidRPr="785FD7FE">
        <w:t>Tekstiosa ei saa kehtetuks tunnistada. Tuleks kasutada vormelit "jäetakse välja". Vt ka HÕNTE käsiraamat lk 92 p 6 selgitus.</w:t>
      </w:r>
    </w:p>
  </w:comment>
  <w:comment w:id="9" w:author="Markus Ühtigi - JUSTDIGI" w:date="2025-08-08T14:23:00Z" w:initials="MJ">
    <w:p w14:paraId="499DAB94" w14:textId="6561BAAC" w:rsidR="00A46DB8" w:rsidRDefault="00A46DB8">
      <w:r>
        <w:annotationRef/>
      </w:r>
      <w:r w:rsidRPr="4818AE9C">
        <w:t>Mõeldud ilmselt teist lauset.</w:t>
      </w:r>
    </w:p>
  </w:comment>
  <w:comment w:id="10" w:author="Markus Ühtigi - JUSTDIGI" w:date="2025-08-08T14:23:00Z" w:initials="MJ">
    <w:p w14:paraId="39E56732" w14:textId="2F0517EE" w:rsidR="00A46DB8" w:rsidRDefault="00A46DB8">
      <w:r>
        <w:annotationRef/>
      </w:r>
      <w:r w:rsidRPr="0B18026C">
        <w:t>Peaks olema "tekstiosaga", vt ka ülal vastav kommentaar.</w:t>
      </w:r>
    </w:p>
  </w:comment>
  <w:comment w:id="11" w:author="Markus Ühtigi - JUSTDIGI" w:date="2025-08-08T14:24:00Z" w:initials="MJ">
    <w:p w14:paraId="442E6326" w14:textId="0460223F" w:rsidR="00A46DB8" w:rsidRDefault="00A46DB8">
      <w:r>
        <w:annotationRef/>
      </w:r>
      <w:r w:rsidRPr="28F9118B">
        <w:t>Mõeldud ilmselt kolmandat lauset.</w:t>
      </w:r>
    </w:p>
  </w:comment>
  <w:comment w:id="12" w:author="Markus Ühtigi - JUSTDIGI" w:date="2025-08-08T14:25:00Z" w:initials="MJ">
    <w:p w14:paraId="533EF5F4" w14:textId="79689E77" w:rsidR="00A46DB8" w:rsidRDefault="00A46DB8">
      <w:r>
        <w:annotationRef/>
      </w:r>
      <w:r w:rsidRPr="635775DC">
        <w:t>Peaks lõppema punktiga, vt näide HÕNTE käsiraamat lk 95.</w:t>
      </w:r>
    </w:p>
  </w:comment>
  <w:comment w:id="13" w:author="Markus Ühtigi - JUSTDIGI" w:date="2025-08-08T14:26:00Z" w:initials="MJ">
    <w:p w14:paraId="4762C3DD" w14:textId="5B8A605F" w:rsidR="00A46DB8" w:rsidRDefault="00A46DB8">
      <w:r>
        <w:annotationRef/>
      </w:r>
      <w:r w:rsidRPr="31FF1BC4">
        <w:t>Üleliigne "a".</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033E5EE3" w15:done="0"/>
  <w15:commentEx w15:paraId="36C729E9" w15:done="0"/>
  <w15:commentEx w15:paraId="7263B7D1" w15:done="0"/>
  <w15:commentEx w15:paraId="3B7A0F1E" w15:done="0"/>
  <w15:commentEx w15:paraId="5D4E2C7A" w15:done="0"/>
  <w15:commentEx w15:paraId="288490BC" w15:done="0"/>
  <w15:commentEx w15:paraId="51EB0783" w15:done="0"/>
  <w15:commentEx w15:paraId="499DAB94" w15:done="0"/>
  <w15:commentEx w15:paraId="39E56732" w15:done="0"/>
  <w15:commentEx w15:paraId="442E6326" w15:done="0"/>
  <w15:commentEx w15:paraId="533EF5F4" w15:done="0"/>
  <w15:commentEx w15:paraId="4762C3DD"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647614F4" w16cex:dateUtc="2025-08-08T11:14:00Z"/>
  <w16cex:commentExtensible w16cex:durableId="2283E1E5" w16cex:dateUtc="2025-08-14T12:30:00Z"/>
  <w16cex:commentExtensible w16cex:durableId="35A32EA9" w16cex:dateUtc="2025-08-11T12:24:00Z"/>
  <w16cex:commentExtensible w16cex:durableId="091B91FD" w16cex:dateUtc="2025-08-08T11:16:00Z"/>
  <w16cex:commentExtensible w16cex:durableId="05224A20" w16cex:dateUtc="2025-08-08T11:19:00Z"/>
  <w16cex:commentExtensible w16cex:durableId="37029ADD" w16cex:dateUtc="2025-08-08T11:20:00Z"/>
  <w16cex:commentExtensible w16cex:durableId="56DE22B1" w16cex:dateUtc="2025-08-08T11:22:00Z"/>
  <w16cex:commentExtensible w16cex:durableId="4C77311E" w16cex:dateUtc="2025-08-08T11:23:00Z"/>
  <w16cex:commentExtensible w16cex:durableId="07157DDB" w16cex:dateUtc="2025-08-08T11:23:00Z"/>
  <w16cex:commentExtensible w16cex:durableId="29E8FFEE" w16cex:dateUtc="2025-08-08T11:24:00Z"/>
  <w16cex:commentExtensible w16cex:durableId="5E321EA4" w16cex:dateUtc="2025-08-08T11:25:00Z"/>
  <w16cex:commentExtensible w16cex:durableId="14AC2D6F" w16cex:dateUtc="2025-08-08T11:2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033E5EE3" w16cid:durableId="647614F4"/>
  <w16cid:commentId w16cid:paraId="36C729E9" w16cid:durableId="2283E1E5"/>
  <w16cid:commentId w16cid:paraId="7263B7D1" w16cid:durableId="35A32EA9"/>
  <w16cid:commentId w16cid:paraId="3B7A0F1E" w16cid:durableId="091B91FD"/>
  <w16cid:commentId w16cid:paraId="5D4E2C7A" w16cid:durableId="05224A20"/>
  <w16cid:commentId w16cid:paraId="288490BC" w16cid:durableId="37029ADD"/>
  <w16cid:commentId w16cid:paraId="51EB0783" w16cid:durableId="56DE22B1"/>
  <w16cid:commentId w16cid:paraId="499DAB94" w16cid:durableId="4C77311E"/>
  <w16cid:commentId w16cid:paraId="39E56732" w16cid:durableId="07157DDB"/>
  <w16cid:commentId w16cid:paraId="442E6326" w16cid:durableId="29E8FFEE"/>
  <w16cid:commentId w16cid:paraId="533EF5F4" w16cid:durableId="5E321EA4"/>
  <w16cid:commentId w16cid:paraId="4762C3DD" w16cid:durableId="14AC2D6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86BEBA" w14:textId="77777777" w:rsidR="00023FF2" w:rsidRDefault="00023FF2" w:rsidP="003B355A">
      <w:pPr>
        <w:spacing w:after="0" w:line="240" w:lineRule="auto"/>
      </w:pPr>
      <w:r>
        <w:separator/>
      </w:r>
    </w:p>
  </w:endnote>
  <w:endnote w:type="continuationSeparator" w:id="0">
    <w:p w14:paraId="6A339897" w14:textId="77777777" w:rsidR="00023FF2" w:rsidRDefault="00023FF2" w:rsidP="003B355A">
      <w:pPr>
        <w:spacing w:after="0" w:line="240" w:lineRule="auto"/>
      </w:pPr>
      <w:r>
        <w:continuationSeparator/>
      </w:r>
    </w:p>
  </w:endnote>
  <w:endnote w:type="continuationNotice" w:id="1">
    <w:p w14:paraId="205F201E" w14:textId="77777777" w:rsidR="00023FF2" w:rsidRDefault="00023FF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Times New Roman">
    <w:panose1 w:val="02020603050405020304"/>
    <w:charset w:val="BA"/>
    <w:family w:val="roman"/>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40572370"/>
      <w:docPartObj>
        <w:docPartGallery w:val="Page Numbers (Bottom of Page)"/>
        <w:docPartUnique/>
      </w:docPartObj>
    </w:sdtPr>
    <w:sdtEndPr/>
    <w:sdtContent>
      <w:p w14:paraId="1A64EB62" w14:textId="16F9EDB6" w:rsidR="003B355A" w:rsidRDefault="003B355A">
        <w:pPr>
          <w:pStyle w:val="Jalus"/>
          <w:jc w:val="center"/>
        </w:pPr>
        <w:r>
          <w:fldChar w:fldCharType="begin"/>
        </w:r>
        <w:r>
          <w:instrText>PAGE   \* MERGEFORMAT</w:instrText>
        </w:r>
        <w:r>
          <w:fldChar w:fldCharType="separate"/>
        </w:r>
        <w:r>
          <w:t>2</w:t>
        </w:r>
        <w:r>
          <w:fldChar w:fldCharType="end"/>
        </w:r>
      </w:p>
    </w:sdtContent>
  </w:sdt>
  <w:p w14:paraId="6AF85D2B" w14:textId="77777777" w:rsidR="003B355A" w:rsidRDefault="003B355A">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727134" w14:textId="77777777" w:rsidR="00023FF2" w:rsidRDefault="00023FF2" w:rsidP="003B355A">
      <w:pPr>
        <w:spacing w:after="0" w:line="240" w:lineRule="auto"/>
      </w:pPr>
      <w:r>
        <w:separator/>
      </w:r>
    </w:p>
  </w:footnote>
  <w:footnote w:type="continuationSeparator" w:id="0">
    <w:p w14:paraId="1A7342AB" w14:textId="77777777" w:rsidR="00023FF2" w:rsidRDefault="00023FF2" w:rsidP="003B355A">
      <w:pPr>
        <w:spacing w:after="0" w:line="240" w:lineRule="auto"/>
      </w:pPr>
      <w:r>
        <w:continuationSeparator/>
      </w:r>
    </w:p>
  </w:footnote>
  <w:footnote w:type="continuationNotice" w:id="1">
    <w:p w14:paraId="44C57F4B" w14:textId="77777777" w:rsidR="00023FF2" w:rsidRDefault="00023FF2">
      <w:pPr>
        <w:spacing w:after="0" w:line="240" w:lineRule="auto"/>
      </w:pPr>
    </w:p>
  </w:footnote>
</w:footnote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Markus Ühtigi - JUSTDIGI">
    <w15:presenceInfo w15:providerId="AD" w15:userId="S::markus.yhtigi@justdigi.ee::e1f19cc9-ee5a-433d-8ca6-434617a5ebb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46DC"/>
    <w:rsid w:val="0000328D"/>
    <w:rsid w:val="000047F2"/>
    <w:rsid w:val="000068CC"/>
    <w:rsid w:val="00006C53"/>
    <w:rsid w:val="00010562"/>
    <w:rsid w:val="0001362B"/>
    <w:rsid w:val="000138F6"/>
    <w:rsid w:val="00016969"/>
    <w:rsid w:val="00020C65"/>
    <w:rsid w:val="00023FF2"/>
    <w:rsid w:val="00035A07"/>
    <w:rsid w:val="00037940"/>
    <w:rsid w:val="000425F5"/>
    <w:rsid w:val="00042BF2"/>
    <w:rsid w:val="00046DA9"/>
    <w:rsid w:val="000530D6"/>
    <w:rsid w:val="00057CEA"/>
    <w:rsid w:val="000633E6"/>
    <w:rsid w:val="000686FC"/>
    <w:rsid w:val="000703B7"/>
    <w:rsid w:val="00072A2E"/>
    <w:rsid w:val="000757F5"/>
    <w:rsid w:val="000818FA"/>
    <w:rsid w:val="000839FF"/>
    <w:rsid w:val="00086334"/>
    <w:rsid w:val="00086389"/>
    <w:rsid w:val="00090788"/>
    <w:rsid w:val="00090F5F"/>
    <w:rsid w:val="000917EB"/>
    <w:rsid w:val="000932FF"/>
    <w:rsid w:val="000B03DE"/>
    <w:rsid w:val="000B6B02"/>
    <w:rsid w:val="000C1AE9"/>
    <w:rsid w:val="000D3E48"/>
    <w:rsid w:val="000D58F3"/>
    <w:rsid w:val="000D72C3"/>
    <w:rsid w:val="000E160F"/>
    <w:rsid w:val="000E330C"/>
    <w:rsid w:val="000E3352"/>
    <w:rsid w:val="000F02CE"/>
    <w:rsid w:val="000F0B69"/>
    <w:rsid w:val="000F5450"/>
    <w:rsid w:val="00101C91"/>
    <w:rsid w:val="00111871"/>
    <w:rsid w:val="00113911"/>
    <w:rsid w:val="0011442E"/>
    <w:rsid w:val="0011452E"/>
    <w:rsid w:val="00115507"/>
    <w:rsid w:val="00116642"/>
    <w:rsid w:val="00117C69"/>
    <w:rsid w:val="00120E48"/>
    <w:rsid w:val="001238C5"/>
    <w:rsid w:val="00123966"/>
    <w:rsid w:val="00130C51"/>
    <w:rsid w:val="00130CED"/>
    <w:rsid w:val="001313CC"/>
    <w:rsid w:val="00134BB5"/>
    <w:rsid w:val="00135777"/>
    <w:rsid w:val="001409CE"/>
    <w:rsid w:val="00140F3E"/>
    <w:rsid w:val="0014498F"/>
    <w:rsid w:val="00146ADB"/>
    <w:rsid w:val="00147D9D"/>
    <w:rsid w:val="00150A3F"/>
    <w:rsid w:val="001525B6"/>
    <w:rsid w:val="00153988"/>
    <w:rsid w:val="00154C49"/>
    <w:rsid w:val="00160468"/>
    <w:rsid w:val="0016341F"/>
    <w:rsid w:val="0017198A"/>
    <w:rsid w:val="00173884"/>
    <w:rsid w:val="00174E50"/>
    <w:rsid w:val="00175B83"/>
    <w:rsid w:val="00177D3D"/>
    <w:rsid w:val="00180CD3"/>
    <w:rsid w:val="00180E6D"/>
    <w:rsid w:val="00182471"/>
    <w:rsid w:val="00182AFF"/>
    <w:rsid w:val="00182C2D"/>
    <w:rsid w:val="0018720F"/>
    <w:rsid w:val="001964EF"/>
    <w:rsid w:val="001A5D47"/>
    <w:rsid w:val="001A5FC6"/>
    <w:rsid w:val="001A60E0"/>
    <w:rsid w:val="001A672D"/>
    <w:rsid w:val="001B0295"/>
    <w:rsid w:val="001B24D7"/>
    <w:rsid w:val="001B4A10"/>
    <w:rsid w:val="001B59F9"/>
    <w:rsid w:val="001B6ABD"/>
    <w:rsid w:val="001C2FDE"/>
    <w:rsid w:val="001C3EAF"/>
    <w:rsid w:val="001D1A29"/>
    <w:rsid w:val="001D1B2E"/>
    <w:rsid w:val="001D4886"/>
    <w:rsid w:val="001E0E87"/>
    <w:rsid w:val="001E2086"/>
    <w:rsid w:val="001E6BFC"/>
    <w:rsid w:val="001F0DC4"/>
    <w:rsid w:val="001F1DDA"/>
    <w:rsid w:val="001F6ABB"/>
    <w:rsid w:val="001F7420"/>
    <w:rsid w:val="001F7A6B"/>
    <w:rsid w:val="002032BB"/>
    <w:rsid w:val="00205340"/>
    <w:rsid w:val="00212AA9"/>
    <w:rsid w:val="0021427A"/>
    <w:rsid w:val="00227072"/>
    <w:rsid w:val="00227BCF"/>
    <w:rsid w:val="00232564"/>
    <w:rsid w:val="00235D48"/>
    <w:rsid w:val="00237A12"/>
    <w:rsid w:val="002435E6"/>
    <w:rsid w:val="00245D35"/>
    <w:rsid w:val="00245FE3"/>
    <w:rsid w:val="00250285"/>
    <w:rsid w:val="00250718"/>
    <w:rsid w:val="002537D7"/>
    <w:rsid w:val="00254BF2"/>
    <w:rsid w:val="00255023"/>
    <w:rsid w:val="00255859"/>
    <w:rsid w:val="00255E63"/>
    <w:rsid w:val="002564BC"/>
    <w:rsid w:val="00256F6A"/>
    <w:rsid w:val="00262F1D"/>
    <w:rsid w:val="00264AFC"/>
    <w:rsid w:val="00265DAF"/>
    <w:rsid w:val="00266C3C"/>
    <w:rsid w:val="00272A0E"/>
    <w:rsid w:val="00275889"/>
    <w:rsid w:val="00276360"/>
    <w:rsid w:val="00276821"/>
    <w:rsid w:val="0027688C"/>
    <w:rsid w:val="00276C2F"/>
    <w:rsid w:val="002778FA"/>
    <w:rsid w:val="00281298"/>
    <w:rsid w:val="0028263A"/>
    <w:rsid w:val="00284960"/>
    <w:rsid w:val="00286B0C"/>
    <w:rsid w:val="00287F53"/>
    <w:rsid w:val="002904F8"/>
    <w:rsid w:val="00295EF6"/>
    <w:rsid w:val="00296001"/>
    <w:rsid w:val="00296A77"/>
    <w:rsid w:val="002A4D18"/>
    <w:rsid w:val="002A7F60"/>
    <w:rsid w:val="002B0382"/>
    <w:rsid w:val="002B08D7"/>
    <w:rsid w:val="002B1A70"/>
    <w:rsid w:val="002B48A4"/>
    <w:rsid w:val="002B5873"/>
    <w:rsid w:val="002B72E3"/>
    <w:rsid w:val="002C1054"/>
    <w:rsid w:val="002C417F"/>
    <w:rsid w:val="002C6928"/>
    <w:rsid w:val="002D48BE"/>
    <w:rsid w:val="002D4D21"/>
    <w:rsid w:val="002D6CA5"/>
    <w:rsid w:val="002D73C2"/>
    <w:rsid w:val="002E1E11"/>
    <w:rsid w:val="002F2A3D"/>
    <w:rsid w:val="002F3890"/>
    <w:rsid w:val="002F458A"/>
    <w:rsid w:val="002F4E86"/>
    <w:rsid w:val="002F6D4F"/>
    <w:rsid w:val="00302E74"/>
    <w:rsid w:val="0030340A"/>
    <w:rsid w:val="00303CA8"/>
    <w:rsid w:val="00303D2D"/>
    <w:rsid w:val="00314166"/>
    <w:rsid w:val="0031599B"/>
    <w:rsid w:val="00332861"/>
    <w:rsid w:val="0034048A"/>
    <w:rsid w:val="00344744"/>
    <w:rsid w:val="00345289"/>
    <w:rsid w:val="00347B2A"/>
    <w:rsid w:val="00347B93"/>
    <w:rsid w:val="0035076E"/>
    <w:rsid w:val="00350EB6"/>
    <w:rsid w:val="003512B3"/>
    <w:rsid w:val="0035694B"/>
    <w:rsid w:val="00356E75"/>
    <w:rsid w:val="00362538"/>
    <w:rsid w:val="00363296"/>
    <w:rsid w:val="00363B5D"/>
    <w:rsid w:val="00364160"/>
    <w:rsid w:val="0036441C"/>
    <w:rsid w:val="0036523C"/>
    <w:rsid w:val="0036643D"/>
    <w:rsid w:val="00370BA9"/>
    <w:rsid w:val="003716F3"/>
    <w:rsid w:val="00371A49"/>
    <w:rsid w:val="003748F5"/>
    <w:rsid w:val="00380060"/>
    <w:rsid w:val="003826C4"/>
    <w:rsid w:val="00384DBE"/>
    <w:rsid w:val="00384F52"/>
    <w:rsid w:val="00386A8A"/>
    <w:rsid w:val="003920C7"/>
    <w:rsid w:val="0039490F"/>
    <w:rsid w:val="00397047"/>
    <w:rsid w:val="003A3ACB"/>
    <w:rsid w:val="003A6F38"/>
    <w:rsid w:val="003A7090"/>
    <w:rsid w:val="003A7FB0"/>
    <w:rsid w:val="003B007D"/>
    <w:rsid w:val="003B0863"/>
    <w:rsid w:val="003B355A"/>
    <w:rsid w:val="003D2B63"/>
    <w:rsid w:val="003D4477"/>
    <w:rsid w:val="003D4970"/>
    <w:rsid w:val="003E3078"/>
    <w:rsid w:val="003F1832"/>
    <w:rsid w:val="003F3D00"/>
    <w:rsid w:val="003F5A8E"/>
    <w:rsid w:val="003F5D29"/>
    <w:rsid w:val="003F5EA1"/>
    <w:rsid w:val="003F644D"/>
    <w:rsid w:val="00400526"/>
    <w:rsid w:val="00404390"/>
    <w:rsid w:val="00404ABA"/>
    <w:rsid w:val="0040691D"/>
    <w:rsid w:val="00406AC7"/>
    <w:rsid w:val="00406C07"/>
    <w:rsid w:val="00412933"/>
    <w:rsid w:val="0042042F"/>
    <w:rsid w:val="00424FBF"/>
    <w:rsid w:val="00426508"/>
    <w:rsid w:val="004267DA"/>
    <w:rsid w:val="00427FC3"/>
    <w:rsid w:val="00433809"/>
    <w:rsid w:val="00435956"/>
    <w:rsid w:val="00435A6D"/>
    <w:rsid w:val="00437F88"/>
    <w:rsid w:val="00442F3C"/>
    <w:rsid w:val="00444B88"/>
    <w:rsid w:val="0045171E"/>
    <w:rsid w:val="0045313A"/>
    <w:rsid w:val="004539DA"/>
    <w:rsid w:val="00456C0C"/>
    <w:rsid w:val="004624BF"/>
    <w:rsid w:val="0046476D"/>
    <w:rsid w:val="0046E60D"/>
    <w:rsid w:val="00481C50"/>
    <w:rsid w:val="00483E10"/>
    <w:rsid w:val="00491968"/>
    <w:rsid w:val="0049200B"/>
    <w:rsid w:val="00492480"/>
    <w:rsid w:val="00496DCB"/>
    <w:rsid w:val="004A0560"/>
    <w:rsid w:val="004A12ED"/>
    <w:rsid w:val="004A43DD"/>
    <w:rsid w:val="004A5185"/>
    <w:rsid w:val="004B0B9B"/>
    <w:rsid w:val="004B3859"/>
    <w:rsid w:val="004B57EE"/>
    <w:rsid w:val="004B7D12"/>
    <w:rsid w:val="004C12CC"/>
    <w:rsid w:val="004C465A"/>
    <w:rsid w:val="004D1D19"/>
    <w:rsid w:val="004E0A68"/>
    <w:rsid w:val="004E1601"/>
    <w:rsid w:val="004E185A"/>
    <w:rsid w:val="004E1CC2"/>
    <w:rsid w:val="004E5264"/>
    <w:rsid w:val="004F3D99"/>
    <w:rsid w:val="00501372"/>
    <w:rsid w:val="0050153C"/>
    <w:rsid w:val="00504329"/>
    <w:rsid w:val="0050621F"/>
    <w:rsid w:val="00506DBE"/>
    <w:rsid w:val="00512D64"/>
    <w:rsid w:val="00513B78"/>
    <w:rsid w:val="00516951"/>
    <w:rsid w:val="00520D50"/>
    <w:rsid w:val="00520F4C"/>
    <w:rsid w:val="0052254F"/>
    <w:rsid w:val="0052493D"/>
    <w:rsid w:val="00525AB2"/>
    <w:rsid w:val="00526A6A"/>
    <w:rsid w:val="005323C3"/>
    <w:rsid w:val="005329F9"/>
    <w:rsid w:val="00533E58"/>
    <w:rsid w:val="005361A3"/>
    <w:rsid w:val="00536709"/>
    <w:rsid w:val="005425DD"/>
    <w:rsid w:val="00542B9E"/>
    <w:rsid w:val="00543005"/>
    <w:rsid w:val="005443D4"/>
    <w:rsid w:val="005466AE"/>
    <w:rsid w:val="005471A4"/>
    <w:rsid w:val="005473FE"/>
    <w:rsid w:val="00553A4A"/>
    <w:rsid w:val="00553D2A"/>
    <w:rsid w:val="005577A1"/>
    <w:rsid w:val="005613D1"/>
    <w:rsid w:val="0056176E"/>
    <w:rsid w:val="0056184B"/>
    <w:rsid w:val="00563E3C"/>
    <w:rsid w:val="00570C10"/>
    <w:rsid w:val="00571767"/>
    <w:rsid w:val="005724B7"/>
    <w:rsid w:val="00572891"/>
    <w:rsid w:val="005730DD"/>
    <w:rsid w:val="0057376B"/>
    <w:rsid w:val="00575EE1"/>
    <w:rsid w:val="00577BCE"/>
    <w:rsid w:val="00581946"/>
    <w:rsid w:val="00582D35"/>
    <w:rsid w:val="0058310D"/>
    <w:rsid w:val="00584B73"/>
    <w:rsid w:val="005860B5"/>
    <w:rsid w:val="00587432"/>
    <w:rsid w:val="00593CF0"/>
    <w:rsid w:val="0059720A"/>
    <w:rsid w:val="00597DD3"/>
    <w:rsid w:val="005A0764"/>
    <w:rsid w:val="005A5AA0"/>
    <w:rsid w:val="005A7992"/>
    <w:rsid w:val="005B0193"/>
    <w:rsid w:val="005B0CDE"/>
    <w:rsid w:val="005B0DF8"/>
    <w:rsid w:val="005B0EA6"/>
    <w:rsid w:val="005B2BFA"/>
    <w:rsid w:val="005B40F8"/>
    <w:rsid w:val="005B602C"/>
    <w:rsid w:val="005B6F1F"/>
    <w:rsid w:val="005B77D8"/>
    <w:rsid w:val="005C2AC7"/>
    <w:rsid w:val="005C490A"/>
    <w:rsid w:val="005D187D"/>
    <w:rsid w:val="005D7D6D"/>
    <w:rsid w:val="005E1F73"/>
    <w:rsid w:val="005F0A84"/>
    <w:rsid w:val="00600164"/>
    <w:rsid w:val="006108F9"/>
    <w:rsid w:val="006118AD"/>
    <w:rsid w:val="00611DED"/>
    <w:rsid w:val="00613AE3"/>
    <w:rsid w:val="00617BB1"/>
    <w:rsid w:val="00617F1D"/>
    <w:rsid w:val="00623703"/>
    <w:rsid w:val="00625496"/>
    <w:rsid w:val="00625CEF"/>
    <w:rsid w:val="00633E04"/>
    <w:rsid w:val="00636597"/>
    <w:rsid w:val="0063768A"/>
    <w:rsid w:val="006406D1"/>
    <w:rsid w:val="006508B0"/>
    <w:rsid w:val="00652899"/>
    <w:rsid w:val="006569A6"/>
    <w:rsid w:val="006573B2"/>
    <w:rsid w:val="006574C5"/>
    <w:rsid w:val="0066057D"/>
    <w:rsid w:val="00660B71"/>
    <w:rsid w:val="00661C1C"/>
    <w:rsid w:val="0066249C"/>
    <w:rsid w:val="0067040B"/>
    <w:rsid w:val="00670D49"/>
    <w:rsid w:val="00671AA1"/>
    <w:rsid w:val="00673C66"/>
    <w:rsid w:val="00675E4D"/>
    <w:rsid w:val="0067689E"/>
    <w:rsid w:val="00683880"/>
    <w:rsid w:val="00685823"/>
    <w:rsid w:val="00696C69"/>
    <w:rsid w:val="006A0E78"/>
    <w:rsid w:val="006A18E1"/>
    <w:rsid w:val="006A4DAF"/>
    <w:rsid w:val="006A5215"/>
    <w:rsid w:val="006A72DF"/>
    <w:rsid w:val="006B03DA"/>
    <w:rsid w:val="006B4C7F"/>
    <w:rsid w:val="006B7064"/>
    <w:rsid w:val="006C33B5"/>
    <w:rsid w:val="006C48A4"/>
    <w:rsid w:val="006C5672"/>
    <w:rsid w:val="006C7301"/>
    <w:rsid w:val="006D1EEA"/>
    <w:rsid w:val="006D271B"/>
    <w:rsid w:val="006D4E5F"/>
    <w:rsid w:val="006D5E81"/>
    <w:rsid w:val="006D75FF"/>
    <w:rsid w:val="006D7861"/>
    <w:rsid w:val="006E1245"/>
    <w:rsid w:val="006E49F6"/>
    <w:rsid w:val="006F64DB"/>
    <w:rsid w:val="006F6A7A"/>
    <w:rsid w:val="007045B0"/>
    <w:rsid w:val="0070699A"/>
    <w:rsid w:val="00711835"/>
    <w:rsid w:val="00712AC4"/>
    <w:rsid w:val="00721DC7"/>
    <w:rsid w:val="00723BEF"/>
    <w:rsid w:val="00730CBF"/>
    <w:rsid w:val="00733D53"/>
    <w:rsid w:val="00735438"/>
    <w:rsid w:val="00735B17"/>
    <w:rsid w:val="0073617C"/>
    <w:rsid w:val="00744E12"/>
    <w:rsid w:val="0074687E"/>
    <w:rsid w:val="007470F4"/>
    <w:rsid w:val="0075367E"/>
    <w:rsid w:val="00753E34"/>
    <w:rsid w:val="007560C4"/>
    <w:rsid w:val="00760558"/>
    <w:rsid w:val="00765554"/>
    <w:rsid w:val="0077279E"/>
    <w:rsid w:val="00774261"/>
    <w:rsid w:val="0078383B"/>
    <w:rsid w:val="00785C1C"/>
    <w:rsid w:val="00791845"/>
    <w:rsid w:val="007A0104"/>
    <w:rsid w:val="007A2ADB"/>
    <w:rsid w:val="007A7A7A"/>
    <w:rsid w:val="007B302B"/>
    <w:rsid w:val="007B32DB"/>
    <w:rsid w:val="007B37BD"/>
    <w:rsid w:val="007B4A0D"/>
    <w:rsid w:val="007B7E41"/>
    <w:rsid w:val="007C0A58"/>
    <w:rsid w:val="007C2F4D"/>
    <w:rsid w:val="007D17C2"/>
    <w:rsid w:val="007D1CCC"/>
    <w:rsid w:val="007D3C6B"/>
    <w:rsid w:val="007D5DE1"/>
    <w:rsid w:val="007D60BE"/>
    <w:rsid w:val="007E0B44"/>
    <w:rsid w:val="007E217B"/>
    <w:rsid w:val="007E31C9"/>
    <w:rsid w:val="007E742D"/>
    <w:rsid w:val="007E78D4"/>
    <w:rsid w:val="007F6E5E"/>
    <w:rsid w:val="00801211"/>
    <w:rsid w:val="0080322E"/>
    <w:rsid w:val="008056B6"/>
    <w:rsid w:val="008064C3"/>
    <w:rsid w:val="00813532"/>
    <w:rsid w:val="00814A67"/>
    <w:rsid w:val="00817DE4"/>
    <w:rsid w:val="0082463D"/>
    <w:rsid w:val="008260A5"/>
    <w:rsid w:val="008265BE"/>
    <w:rsid w:val="00833A07"/>
    <w:rsid w:val="00835DEB"/>
    <w:rsid w:val="00836CA7"/>
    <w:rsid w:val="00840BE4"/>
    <w:rsid w:val="00840E81"/>
    <w:rsid w:val="00841979"/>
    <w:rsid w:val="00841CC8"/>
    <w:rsid w:val="008503F2"/>
    <w:rsid w:val="008527FE"/>
    <w:rsid w:val="00852FAB"/>
    <w:rsid w:val="008613E2"/>
    <w:rsid w:val="0086188D"/>
    <w:rsid w:val="008626BF"/>
    <w:rsid w:val="00864E13"/>
    <w:rsid w:val="00871834"/>
    <w:rsid w:val="008830AF"/>
    <w:rsid w:val="00885A2D"/>
    <w:rsid w:val="00891F3F"/>
    <w:rsid w:val="00892F57"/>
    <w:rsid w:val="008940A4"/>
    <w:rsid w:val="00896027"/>
    <w:rsid w:val="0089609D"/>
    <w:rsid w:val="008A39FF"/>
    <w:rsid w:val="008A450D"/>
    <w:rsid w:val="008A57DC"/>
    <w:rsid w:val="008B0EF7"/>
    <w:rsid w:val="008B2155"/>
    <w:rsid w:val="008B2BE2"/>
    <w:rsid w:val="008B39F6"/>
    <w:rsid w:val="008B3FBD"/>
    <w:rsid w:val="008B50F7"/>
    <w:rsid w:val="008B7521"/>
    <w:rsid w:val="008C1808"/>
    <w:rsid w:val="008C338E"/>
    <w:rsid w:val="008D4F5A"/>
    <w:rsid w:val="008E1F12"/>
    <w:rsid w:val="008E4B2E"/>
    <w:rsid w:val="008E58FD"/>
    <w:rsid w:val="008E6225"/>
    <w:rsid w:val="008E69CD"/>
    <w:rsid w:val="008E6CAC"/>
    <w:rsid w:val="008F23E7"/>
    <w:rsid w:val="008F3890"/>
    <w:rsid w:val="008F54C5"/>
    <w:rsid w:val="008F6B6B"/>
    <w:rsid w:val="008F7F12"/>
    <w:rsid w:val="0090218E"/>
    <w:rsid w:val="00903630"/>
    <w:rsid w:val="0090405E"/>
    <w:rsid w:val="009059B4"/>
    <w:rsid w:val="009109F0"/>
    <w:rsid w:val="00910F5B"/>
    <w:rsid w:val="00912ED9"/>
    <w:rsid w:val="0091424A"/>
    <w:rsid w:val="009155D3"/>
    <w:rsid w:val="00925EBF"/>
    <w:rsid w:val="009270B5"/>
    <w:rsid w:val="009312DE"/>
    <w:rsid w:val="00934213"/>
    <w:rsid w:val="00937B7E"/>
    <w:rsid w:val="00944DC8"/>
    <w:rsid w:val="00945581"/>
    <w:rsid w:val="00946FE1"/>
    <w:rsid w:val="00952BA8"/>
    <w:rsid w:val="0095330A"/>
    <w:rsid w:val="009546DC"/>
    <w:rsid w:val="00956D5E"/>
    <w:rsid w:val="00957493"/>
    <w:rsid w:val="00962B62"/>
    <w:rsid w:val="00965295"/>
    <w:rsid w:val="00975BA7"/>
    <w:rsid w:val="00975E0F"/>
    <w:rsid w:val="009774BA"/>
    <w:rsid w:val="009811B5"/>
    <w:rsid w:val="00982F44"/>
    <w:rsid w:val="009849C8"/>
    <w:rsid w:val="00984A2A"/>
    <w:rsid w:val="00985132"/>
    <w:rsid w:val="00986A16"/>
    <w:rsid w:val="0099502A"/>
    <w:rsid w:val="00995A4A"/>
    <w:rsid w:val="00996BB2"/>
    <w:rsid w:val="00997FFA"/>
    <w:rsid w:val="009A1DE7"/>
    <w:rsid w:val="009A4196"/>
    <w:rsid w:val="009A7655"/>
    <w:rsid w:val="009B21F9"/>
    <w:rsid w:val="009B2921"/>
    <w:rsid w:val="009B303B"/>
    <w:rsid w:val="009B36EC"/>
    <w:rsid w:val="009B37FC"/>
    <w:rsid w:val="009C43C0"/>
    <w:rsid w:val="009C4B8C"/>
    <w:rsid w:val="009C587B"/>
    <w:rsid w:val="009C711F"/>
    <w:rsid w:val="009D4086"/>
    <w:rsid w:val="009D4A8E"/>
    <w:rsid w:val="009D5A3E"/>
    <w:rsid w:val="009E2CAD"/>
    <w:rsid w:val="009E5392"/>
    <w:rsid w:val="009F6E04"/>
    <w:rsid w:val="00A00058"/>
    <w:rsid w:val="00A05BD3"/>
    <w:rsid w:val="00A06E37"/>
    <w:rsid w:val="00A06F39"/>
    <w:rsid w:val="00A174B6"/>
    <w:rsid w:val="00A17F4A"/>
    <w:rsid w:val="00A21DF9"/>
    <w:rsid w:val="00A22DC4"/>
    <w:rsid w:val="00A23582"/>
    <w:rsid w:val="00A32C86"/>
    <w:rsid w:val="00A35405"/>
    <w:rsid w:val="00A40941"/>
    <w:rsid w:val="00A414E7"/>
    <w:rsid w:val="00A455AD"/>
    <w:rsid w:val="00A46DB8"/>
    <w:rsid w:val="00A4774B"/>
    <w:rsid w:val="00A503F7"/>
    <w:rsid w:val="00A53581"/>
    <w:rsid w:val="00A53B3D"/>
    <w:rsid w:val="00A56067"/>
    <w:rsid w:val="00A6131E"/>
    <w:rsid w:val="00A6166E"/>
    <w:rsid w:val="00A63807"/>
    <w:rsid w:val="00A64DCD"/>
    <w:rsid w:val="00A64F26"/>
    <w:rsid w:val="00A65988"/>
    <w:rsid w:val="00A673AF"/>
    <w:rsid w:val="00A709CE"/>
    <w:rsid w:val="00A71FF2"/>
    <w:rsid w:val="00A81E46"/>
    <w:rsid w:val="00A82FEF"/>
    <w:rsid w:val="00A836E5"/>
    <w:rsid w:val="00A955F6"/>
    <w:rsid w:val="00A976BF"/>
    <w:rsid w:val="00AA1EA3"/>
    <w:rsid w:val="00AA390E"/>
    <w:rsid w:val="00AA44F7"/>
    <w:rsid w:val="00AA4F3A"/>
    <w:rsid w:val="00AB002E"/>
    <w:rsid w:val="00AB2D2F"/>
    <w:rsid w:val="00AB510E"/>
    <w:rsid w:val="00AB5CE4"/>
    <w:rsid w:val="00AB613A"/>
    <w:rsid w:val="00AB6ECA"/>
    <w:rsid w:val="00AD0D7C"/>
    <w:rsid w:val="00AD158F"/>
    <w:rsid w:val="00AD1C53"/>
    <w:rsid w:val="00AD3605"/>
    <w:rsid w:val="00AD4032"/>
    <w:rsid w:val="00AE1EDA"/>
    <w:rsid w:val="00AE291E"/>
    <w:rsid w:val="00AE613C"/>
    <w:rsid w:val="00AE79A0"/>
    <w:rsid w:val="00AF7E69"/>
    <w:rsid w:val="00B100E6"/>
    <w:rsid w:val="00B1789F"/>
    <w:rsid w:val="00B201B4"/>
    <w:rsid w:val="00B230FD"/>
    <w:rsid w:val="00B237ED"/>
    <w:rsid w:val="00B2459F"/>
    <w:rsid w:val="00B251AB"/>
    <w:rsid w:val="00B372F6"/>
    <w:rsid w:val="00B379F3"/>
    <w:rsid w:val="00B37C18"/>
    <w:rsid w:val="00B40F23"/>
    <w:rsid w:val="00B423FE"/>
    <w:rsid w:val="00B4586B"/>
    <w:rsid w:val="00B51E98"/>
    <w:rsid w:val="00B52450"/>
    <w:rsid w:val="00B53F63"/>
    <w:rsid w:val="00B54815"/>
    <w:rsid w:val="00B60E9D"/>
    <w:rsid w:val="00B61942"/>
    <w:rsid w:val="00B63855"/>
    <w:rsid w:val="00B6451B"/>
    <w:rsid w:val="00B645C3"/>
    <w:rsid w:val="00B64B8B"/>
    <w:rsid w:val="00B665FA"/>
    <w:rsid w:val="00B707B1"/>
    <w:rsid w:val="00B71FE7"/>
    <w:rsid w:val="00B72C17"/>
    <w:rsid w:val="00B72E8A"/>
    <w:rsid w:val="00B7360A"/>
    <w:rsid w:val="00B75205"/>
    <w:rsid w:val="00B75447"/>
    <w:rsid w:val="00B75B3C"/>
    <w:rsid w:val="00B77001"/>
    <w:rsid w:val="00B81820"/>
    <w:rsid w:val="00B81C04"/>
    <w:rsid w:val="00B84019"/>
    <w:rsid w:val="00B84174"/>
    <w:rsid w:val="00B84D45"/>
    <w:rsid w:val="00B86C4C"/>
    <w:rsid w:val="00B926C5"/>
    <w:rsid w:val="00B96465"/>
    <w:rsid w:val="00B96E7C"/>
    <w:rsid w:val="00BA00AB"/>
    <w:rsid w:val="00BA03FE"/>
    <w:rsid w:val="00BA1688"/>
    <w:rsid w:val="00BA33B8"/>
    <w:rsid w:val="00BA3CDD"/>
    <w:rsid w:val="00BA3DA8"/>
    <w:rsid w:val="00BA7650"/>
    <w:rsid w:val="00BAC373"/>
    <w:rsid w:val="00BB0BF2"/>
    <w:rsid w:val="00BB7810"/>
    <w:rsid w:val="00BC1E06"/>
    <w:rsid w:val="00BC2218"/>
    <w:rsid w:val="00BC3742"/>
    <w:rsid w:val="00BC488A"/>
    <w:rsid w:val="00BC6327"/>
    <w:rsid w:val="00BC74A8"/>
    <w:rsid w:val="00BD2529"/>
    <w:rsid w:val="00BD4605"/>
    <w:rsid w:val="00BD7114"/>
    <w:rsid w:val="00BD7A78"/>
    <w:rsid w:val="00BE0C1E"/>
    <w:rsid w:val="00BE4E9F"/>
    <w:rsid w:val="00BF159B"/>
    <w:rsid w:val="00BF2899"/>
    <w:rsid w:val="00BF2FBF"/>
    <w:rsid w:val="00BF5B0B"/>
    <w:rsid w:val="00BF6DC9"/>
    <w:rsid w:val="00C0159D"/>
    <w:rsid w:val="00C04FED"/>
    <w:rsid w:val="00C077B1"/>
    <w:rsid w:val="00C10187"/>
    <w:rsid w:val="00C11E88"/>
    <w:rsid w:val="00C143AE"/>
    <w:rsid w:val="00C14B62"/>
    <w:rsid w:val="00C14CAC"/>
    <w:rsid w:val="00C15197"/>
    <w:rsid w:val="00C161CD"/>
    <w:rsid w:val="00C179D5"/>
    <w:rsid w:val="00C201FF"/>
    <w:rsid w:val="00C247B7"/>
    <w:rsid w:val="00C24B08"/>
    <w:rsid w:val="00C25D17"/>
    <w:rsid w:val="00C26A25"/>
    <w:rsid w:val="00C2759C"/>
    <w:rsid w:val="00C338DB"/>
    <w:rsid w:val="00C35A06"/>
    <w:rsid w:val="00C35E68"/>
    <w:rsid w:val="00C35FC7"/>
    <w:rsid w:val="00C36C6E"/>
    <w:rsid w:val="00C4279C"/>
    <w:rsid w:val="00C455A7"/>
    <w:rsid w:val="00C50D6B"/>
    <w:rsid w:val="00C522C5"/>
    <w:rsid w:val="00C62498"/>
    <w:rsid w:val="00C63D55"/>
    <w:rsid w:val="00C713AE"/>
    <w:rsid w:val="00C7193A"/>
    <w:rsid w:val="00C7273A"/>
    <w:rsid w:val="00C73113"/>
    <w:rsid w:val="00C75564"/>
    <w:rsid w:val="00C75948"/>
    <w:rsid w:val="00C81647"/>
    <w:rsid w:val="00C935D7"/>
    <w:rsid w:val="00C95665"/>
    <w:rsid w:val="00C96B7E"/>
    <w:rsid w:val="00CA2AEB"/>
    <w:rsid w:val="00CA320C"/>
    <w:rsid w:val="00CA360E"/>
    <w:rsid w:val="00CA7C31"/>
    <w:rsid w:val="00CB1189"/>
    <w:rsid w:val="00CB1E37"/>
    <w:rsid w:val="00CB3E12"/>
    <w:rsid w:val="00CB51D9"/>
    <w:rsid w:val="00CB61E6"/>
    <w:rsid w:val="00CB6931"/>
    <w:rsid w:val="00CB7B12"/>
    <w:rsid w:val="00CD09E2"/>
    <w:rsid w:val="00CD1323"/>
    <w:rsid w:val="00CD2115"/>
    <w:rsid w:val="00CE1052"/>
    <w:rsid w:val="00CE70FE"/>
    <w:rsid w:val="00CF136C"/>
    <w:rsid w:val="00D0065B"/>
    <w:rsid w:val="00D01D89"/>
    <w:rsid w:val="00D03692"/>
    <w:rsid w:val="00D03A15"/>
    <w:rsid w:val="00D062EA"/>
    <w:rsid w:val="00D06DBC"/>
    <w:rsid w:val="00D10562"/>
    <w:rsid w:val="00D12623"/>
    <w:rsid w:val="00D155D2"/>
    <w:rsid w:val="00D17E6E"/>
    <w:rsid w:val="00D17ECD"/>
    <w:rsid w:val="00D20167"/>
    <w:rsid w:val="00D21E0E"/>
    <w:rsid w:val="00D231F2"/>
    <w:rsid w:val="00D23846"/>
    <w:rsid w:val="00D2772D"/>
    <w:rsid w:val="00D357C8"/>
    <w:rsid w:val="00D370D4"/>
    <w:rsid w:val="00D438FD"/>
    <w:rsid w:val="00D44AA0"/>
    <w:rsid w:val="00D472E2"/>
    <w:rsid w:val="00D5111F"/>
    <w:rsid w:val="00D5567D"/>
    <w:rsid w:val="00D56FE3"/>
    <w:rsid w:val="00D613CE"/>
    <w:rsid w:val="00D6720F"/>
    <w:rsid w:val="00D707D6"/>
    <w:rsid w:val="00D71A80"/>
    <w:rsid w:val="00D724BF"/>
    <w:rsid w:val="00D75E9B"/>
    <w:rsid w:val="00D7605E"/>
    <w:rsid w:val="00D8085C"/>
    <w:rsid w:val="00D8442B"/>
    <w:rsid w:val="00D85D01"/>
    <w:rsid w:val="00D95972"/>
    <w:rsid w:val="00D97E07"/>
    <w:rsid w:val="00DA0396"/>
    <w:rsid w:val="00DA6AA3"/>
    <w:rsid w:val="00DA6C91"/>
    <w:rsid w:val="00DA7EFE"/>
    <w:rsid w:val="00DB4363"/>
    <w:rsid w:val="00DB75AC"/>
    <w:rsid w:val="00DB7A7D"/>
    <w:rsid w:val="00DC03E2"/>
    <w:rsid w:val="00DC7836"/>
    <w:rsid w:val="00DD1C05"/>
    <w:rsid w:val="00DD1EC4"/>
    <w:rsid w:val="00DD6071"/>
    <w:rsid w:val="00DE0F3A"/>
    <w:rsid w:val="00DF203D"/>
    <w:rsid w:val="00DF4091"/>
    <w:rsid w:val="00DF43B7"/>
    <w:rsid w:val="00DF4580"/>
    <w:rsid w:val="00DF505C"/>
    <w:rsid w:val="00E00087"/>
    <w:rsid w:val="00E051D9"/>
    <w:rsid w:val="00E063F8"/>
    <w:rsid w:val="00E08081"/>
    <w:rsid w:val="00E100D2"/>
    <w:rsid w:val="00E107EE"/>
    <w:rsid w:val="00E165AD"/>
    <w:rsid w:val="00E24720"/>
    <w:rsid w:val="00E330FE"/>
    <w:rsid w:val="00E34445"/>
    <w:rsid w:val="00E449F2"/>
    <w:rsid w:val="00E52B67"/>
    <w:rsid w:val="00E57F18"/>
    <w:rsid w:val="00E60322"/>
    <w:rsid w:val="00E62E87"/>
    <w:rsid w:val="00E65FB2"/>
    <w:rsid w:val="00E66A49"/>
    <w:rsid w:val="00E66F91"/>
    <w:rsid w:val="00E66FFB"/>
    <w:rsid w:val="00E6788F"/>
    <w:rsid w:val="00E700D3"/>
    <w:rsid w:val="00E705D5"/>
    <w:rsid w:val="00E70C25"/>
    <w:rsid w:val="00E73AA0"/>
    <w:rsid w:val="00E763F3"/>
    <w:rsid w:val="00E82205"/>
    <w:rsid w:val="00E82EE2"/>
    <w:rsid w:val="00E83F3E"/>
    <w:rsid w:val="00E914C0"/>
    <w:rsid w:val="00E9419F"/>
    <w:rsid w:val="00E968F7"/>
    <w:rsid w:val="00EA07B8"/>
    <w:rsid w:val="00EA158B"/>
    <w:rsid w:val="00EA20C3"/>
    <w:rsid w:val="00EA2267"/>
    <w:rsid w:val="00EA64C1"/>
    <w:rsid w:val="00EA7DD5"/>
    <w:rsid w:val="00EB5373"/>
    <w:rsid w:val="00EC387D"/>
    <w:rsid w:val="00EC415F"/>
    <w:rsid w:val="00EC5577"/>
    <w:rsid w:val="00EC7E3A"/>
    <w:rsid w:val="00ED4450"/>
    <w:rsid w:val="00EE016F"/>
    <w:rsid w:val="00EE0B02"/>
    <w:rsid w:val="00EE1842"/>
    <w:rsid w:val="00EE20FB"/>
    <w:rsid w:val="00EE2D24"/>
    <w:rsid w:val="00EE36C4"/>
    <w:rsid w:val="00EF4BB2"/>
    <w:rsid w:val="00EF4D5C"/>
    <w:rsid w:val="00EF563D"/>
    <w:rsid w:val="00EF6AF4"/>
    <w:rsid w:val="00F055B5"/>
    <w:rsid w:val="00F06114"/>
    <w:rsid w:val="00F14C82"/>
    <w:rsid w:val="00F20A4D"/>
    <w:rsid w:val="00F22719"/>
    <w:rsid w:val="00F22FD0"/>
    <w:rsid w:val="00F23E59"/>
    <w:rsid w:val="00F25B2A"/>
    <w:rsid w:val="00F26B21"/>
    <w:rsid w:val="00F40369"/>
    <w:rsid w:val="00F44EE6"/>
    <w:rsid w:val="00F450E5"/>
    <w:rsid w:val="00F50429"/>
    <w:rsid w:val="00F5563E"/>
    <w:rsid w:val="00F55A10"/>
    <w:rsid w:val="00F62E13"/>
    <w:rsid w:val="00F71C1E"/>
    <w:rsid w:val="00F72041"/>
    <w:rsid w:val="00F743DC"/>
    <w:rsid w:val="00F75CB0"/>
    <w:rsid w:val="00F7613E"/>
    <w:rsid w:val="00F76B74"/>
    <w:rsid w:val="00F81B90"/>
    <w:rsid w:val="00F81FA6"/>
    <w:rsid w:val="00F84780"/>
    <w:rsid w:val="00F868FB"/>
    <w:rsid w:val="00F918F7"/>
    <w:rsid w:val="00F93A01"/>
    <w:rsid w:val="00F944D8"/>
    <w:rsid w:val="00F94B6D"/>
    <w:rsid w:val="00F959E5"/>
    <w:rsid w:val="00F95C08"/>
    <w:rsid w:val="00F95E7F"/>
    <w:rsid w:val="00F96EF7"/>
    <w:rsid w:val="00FA23D6"/>
    <w:rsid w:val="00FA46C0"/>
    <w:rsid w:val="00FA7D76"/>
    <w:rsid w:val="00FB03BF"/>
    <w:rsid w:val="00FB145C"/>
    <w:rsid w:val="00FB22BA"/>
    <w:rsid w:val="00FB2FCE"/>
    <w:rsid w:val="00FB78EC"/>
    <w:rsid w:val="00FB78ED"/>
    <w:rsid w:val="00FC05DA"/>
    <w:rsid w:val="00FC16E6"/>
    <w:rsid w:val="00FC199D"/>
    <w:rsid w:val="00FC1F19"/>
    <w:rsid w:val="00FC3F29"/>
    <w:rsid w:val="00FC4DC9"/>
    <w:rsid w:val="00FC53E5"/>
    <w:rsid w:val="00FD4EF5"/>
    <w:rsid w:val="00FE4211"/>
    <w:rsid w:val="00FE740C"/>
    <w:rsid w:val="00FF06E3"/>
    <w:rsid w:val="01040C6D"/>
    <w:rsid w:val="011D9AF8"/>
    <w:rsid w:val="0196617D"/>
    <w:rsid w:val="01DF6CD0"/>
    <w:rsid w:val="020E1FCC"/>
    <w:rsid w:val="02575048"/>
    <w:rsid w:val="0258FE90"/>
    <w:rsid w:val="0259CF67"/>
    <w:rsid w:val="02A31916"/>
    <w:rsid w:val="02F55234"/>
    <w:rsid w:val="03083992"/>
    <w:rsid w:val="0384F9D8"/>
    <w:rsid w:val="03B49BEB"/>
    <w:rsid w:val="03B7B077"/>
    <w:rsid w:val="03BAE221"/>
    <w:rsid w:val="03C208CB"/>
    <w:rsid w:val="03CE2A84"/>
    <w:rsid w:val="03FA8360"/>
    <w:rsid w:val="043B95CB"/>
    <w:rsid w:val="0471C06B"/>
    <w:rsid w:val="04B1C66D"/>
    <w:rsid w:val="04D73137"/>
    <w:rsid w:val="051A67C0"/>
    <w:rsid w:val="05474826"/>
    <w:rsid w:val="055B09A8"/>
    <w:rsid w:val="05A8BE50"/>
    <w:rsid w:val="060A9227"/>
    <w:rsid w:val="061635F7"/>
    <w:rsid w:val="06178E75"/>
    <w:rsid w:val="063223F1"/>
    <w:rsid w:val="0678BFBC"/>
    <w:rsid w:val="06845174"/>
    <w:rsid w:val="0703A18E"/>
    <w:rsid w:val="070FFFCB"/>
    <w:rsid w:val="0719DAF2"/>
    <w:rsid w:val="0727BC21"/>
    <w:rsid w:val="0769E5C2"/>
    <w:rsid w:val="0772082E"/>
    <w:rsid w:val="07954D73"/>
    <w:rsid w:val="07AA302C"/>
    <w:rsid w:val="07EE97A2"/>
    <w:rsid w:val="07F0DB61"/>
    <w:rsid w:val="07F56C88"/>
    <w:rsid w:val="084BAEEC"/>
    <w:rsid w:val="089EA66F"/>
    <w:rsid w:val="08AB31BD"/>
    <w:rsid w:val="08C34DE4"/>
    <w:rsid w:val="08C62D72"/>
    <w:rsid w:val="08EB6AB9"/>
    <w:rsid w:val="09763904"/>
    <w:rsid w:val="09C2D81F"/>
    <w:rsid w:val="09D0DA4E"/>
    <w:rsid w:val="09EC2C62"/>
    <w:rsid w:val="0A0AAF05"/>
    <w:rsid w:val="0A441D84"/>
    <w:rsid w:val="0A744B30"/>
    <w:rsid w:val="0A9DA152"/>
    <w:rsid w:val="0AAFD927"/>
    <w:rsid w:val="0ABCD524"/>
    <w:rsid w:val="0ABCDDC3"/>
    <w:rsid w:val="0B1241E5"/>
    <w:rsid w:val="0B32990D"/>
    <w:rsid w:val="0B4D1D7A"/>
    <w:rsid w:val="0B6B9329"/>
    <w:rsid w:val="0B6D41E6"/>
    <w:rsid w:val="0BB22666"/>
    <w:rsid w:val="0BD6ABA4"/>
    <w:rsid w:val="0C11709F"/>
    <w:rsid w:val="0C166E9E"/>
    <w:rsid w:val="0C59DD65"/>
    <w:rsid w:val="0C9B5731"/>
    <w:rsid w:val="0CC7955E"/>
    <w:rsid w:val="0CCA28B3"/>
    <w:rsid w:val="0CE4139F"/>
    <w:rsid w:val="0D5E5EE7"/>
    <w:rsid w:val="0DAFFADE"/>
    <w:rsid w:val="0DC06170"/>
    <w:rsid w:val="0DE040F4"/>
    <w:rsid w:val="0E0F87C4"/>
    <w:rsid w:val="0E208831"/>
    <w:rsid w:val="0E31C1F0"/>
    <w:rsid w:val="0EB9866A"/>
    <w:rsid w:val="0EC0FB32"/>
    <w:rsid w:val="0EC33E51"/>
    <w:rsid w:val="0EDD2B0D"/>
    <w:rsid w:val="0EF1E42B"/>
    <w:rsid w:val="0EFF5275"/>
    <w:rsid w:val="0F332A02"/>
    <w:rsid w:val="0F348B82"/>
    <w:rsid w:val="0F44254F"/>
    <w:rsid w:val="0F4EDFB3"/>
    <w:rsid w:val="0F5BD08A"/>
    <w:rsid w:val="0F5DB427"/>
    <w:rsid w:val="0FA1BD0A"/>
    <w:rsid w:val="0FB553BE"/>
    <w:rsid w:val="101205DA"/>
    <w:rsid w:val="10186078"/>
    <w:rsid w:val="10197B2F"/>
    <w:rsid w:val="10299531"/>
    <w:rsid w:val="102AFCC5"/>
    <w:rsid w:val="102B2B1A"/>
    <w:rsid w:val="103894A1"/>
    <w:rsid w:val="10474C37"/>
    <w:rsid w:val="104A132F"/>
    <w:rsid w:val="106EE462"/>
    <w:rsid w:val="108AE2CC"/>
    <w:rsid w:val="10A8AAF4"/>
    <w:rsid w:val="1104E804"/>
    <w:rsid w:val="115FABA5"/>
    <w:rsid w:val="116D5F4A"/>
    <w:rsid w:val="118D976E"/>
    <w:rsid w:val="11E8AA6B"/>
    <w:rsid w:val="11FC5E8B"/>
    <w:rsid w:val="121D45A0"/>
    <w:rsid w:val="124AA21D"/>
    <w:rsid w:val="12622B5C"/>
    <w:rsid w:val="127D689E"/>
    <w:rsid w:val="12B19B83"/>
    <w:rsid w:val="12F12757"/>
    <w:rsid w:val="13201558"/>
    <w:rsid w:val="132EDA99"/>
    <w:rsid w:val="13678646"/>
    <w:rsid w:val="136E68A8"/>
    <w:rsid w:val="13706724"/>
    <w:rsid w:val="137D0E42"/>
    <w:rsid w:val="13B1BD15"/>
    <w:rsid w:val="13D57903"/>
    <w:rsid w:val="13D8F877"/>
    <w:rsid w:val="13D9E1A3"/>
    <w:rsid w:val="13EBC902"/>
    <w:rsid w:val="149E598F"/>
    <w:rsid w:val="14B7B788"/>
    <w:rsid w:val="14D28AF5"/>
    <w:rsid w:val="14D2C96A"/>
    <w:rsid w:val="155F583B"/>
    <w:rsid w:val="156B8612"/>
    <w:rsid w:val="156E148E"/>
    <w:rsid w:val="15730699"/>
    <w:rsid w:val="15D123EA"/>
    <w:rsid w:val="15D6F1E5"/>
    <w:rsid w:val="15E67631"/>
    <w:rsid w:val="15EF28F1"/>
    <w:rsid w:val="15F3B924"/>
    <w:rsid w:val="168004A6"/>
    <w:rsid w:val="168BBFEF"/>
    <w:rsid w:val="16A1699C"/>
    <w:rsid w:val="16BB75A6"/>
    <w:rsid w:val="16CFF570"/>
    <w:rsid w:val="171805B6"/>
    <w:rsid w:val="171A2359"/>
    <w:rsid w:val="172395D9"/>
    <w:rsid w:val="17364895"/>
    <w:rsid w:val="176499FB"/>
    <w:rsid w:val="178CEAAA"/>
    <w:rsid w:val="17C989FD"/>
    <w:rsid w:val="17CAD2CD"/>
    <w:rsid w:val="17D2559F"/>
    <w:rsid w:val="17F2837A"/>
    <w:rsid w:val="183D42FC"/>
    <w:rsid w:val="18A5C584"/>
    <w:rsid w:val="18D7B11B"/>
    <w:rsid w:val="18EC9AC6"/>
    <w:rsid w:val="192C2B8F"/>
    <w:rsid w:val="19B1B782"/>
    <w:rsid w:val="1A0BF143"/>
    <w:rsid w:val="1A1EB2BB"/>
    <w:rsid w:val="1A7C035E"/>
    <w:rsid w:val="1AB8CBD6"/>
    <w:rsid w:val="1AFB93A0"/>
    <w:rsid w:val="1B2380A1"/>
    <w:rsid w:val="1BB3B994"/>
    <w:rsid w:val="1BD588E4"/>
    <w:rsid w:val="1BDCFF65"/>
    <w:rsid w:val="1C008C8E"/>
    <w:rsid w:val="1C0F78C5"/>
    <w:rsid w:val="1C1C43DB"/>
    <w:rsid w:val="1C1EF73F"/>
    <w:rsid w:val="1C1F6A94"/>
    <w:rsid w:val="1C2C9A72"/>
    <w:rsid w:val="1C4FB5EA"/>
    <w:rsid w:val="1C67A7CF"/>
    <w:rsid w:val="1C694F38"/>
    <w:rsid w:val="1CB3F22F"/>
    <w:rsid w:val="1CBB42CD"/>
    <w:rsid w:val="1D031D19"/>
    <w:rsid w:val="1D3542AF"/>
    <w:rsid w:val="1DC4E9AA"/>
    <w:rsid w:val="1E0E37E3"/>
    <w:rsid w:val="1E1E40A3"/>
    <w:rsid w:val="1E248B11"/>
    <w:rsid w:val="1E37FAA1"/>
    <w:rsid w:val="1E3CD5AD"/>
    <w:rsid w:val="1E5C0844"/>
    <w:rsid w:val="1E6B6A8C"/>
    <w:rsid w:val="1E7DF08F"/>
    <w:rsid w:val="1EA88560"/>
    <w:rsid w:val="1EAD816A"/>
    <w:rsid w:val="1EB8FF1A"/>
    <w:rsid w:val="1EC880BB"/>
    <w:rsid w:val="1F882255"/>
    <w:rsid w:val="1FB5BF12"/>
    <w:rsid w:val="1FDC89AD"/>
    <w:rsid w:val="200BEB6D"/>
    <w:rsid w:val="204ABC0F"/>
    <w:rsid w:val="205DABE0"/>
    <w:rsid w:val="209DA1FB"/>
    <w:rsid w:val="2123EFF6"/>
    <w:rsid w:val="213F5FF1"/>
    <w:rsid w:val="214074E0"/>
    <w:rsid w:val="21627FFB"/>
    <w:rsid w:val="216F9B1A"/>
    <w:rsid w:val="22A013C5"/>
    <w:rsid w:val="22CC7F19"/>
    <w:rsid w:val="22D5CE08"/>
    <w:rsid w:val="22E4DB01"/>
    <w:rsid w:val="22EF3775"/>
    <w:rsid w:val="231D1E6F"/>
    <w:rsid w:val="2339AC92"/>
    <w:rsid w:val="237E9D90"/>
    <w:rsid w:val="23F1CFB9"/>
    <w:rsid w:val="23FF2DAD"/>
    <w:rsid w:val="24272C55"/>
    <w:rsid w:val="24AFB1F0"/>
    <w:rsid w:val="2501D710"/>
    <w:rsid w:val="25795D32"/>
    <w:rsid w:val="258E1014"/>
    <w:rsid w:val="25977875"/>
    <w:rsid w:val="25C1E144"/>
    <w:rsid w:val="25E24D25"/>
    <w:rsid w:val="260D0AD0"/>
    <w:rsid w:val="266EBAD4"/>
    <w:rsid w:val="26A45F63"/>
    <w:rsid w:val="26B70CBB"/>
    <w:rsid w:val="26BA8998"/>
    <w:rsid w:val="26F4C673"/>
    <w:rsid w:val="270F964C"/>
    <w:rsid w:val="2713517C"/>
    <w:rsid w:val="2729C7D0"/>
    <w:rsid w:val="27328839"/>
    <w:rsid w:val="27427859"/>
    <w:rsid w:val="27801027"/>
    <w:rsid w:val="279175A5"/>
    <w:rsid w:val="2793A55E"/>
    <w:rsid w:val="27B66E77"/>
    <w:rsid w:val="27D6EB2A"/>
    <w:rsid w:val="27E55E94"/>
    <w:rsid w:val="27EFFCCE"/>
    <w:rsid w:val="280FFBCD"/>
    <w:rsid w:val="28111329"/>
    <w:rsid w:val="28447E6B"/>
    <w:rsid w:val="28762F1C"/>
    <w:rsid w:val="2885AD52"/>
    <w:rsid w:val="288C3566"/>
    <w:rsid w:val="29298CF7"/>
    <w:rsid w:val="2945C577"/>
    <w:rsid w:val="2971CCC6"/>
    <w:rsid w:val="29944577"/>
    <w:rsid w:val="299D3500"/>
    <w:rsid w:val="29AFA4E1"/>
    <w:rsid w:val="29CF59BA"/>
    <w:rsid w:val="2A04074E"/>
    <w:rsid w:val="2A08A794"/>
    <w:rsid w:val="2A1D209B"/>
    <w:rsid w:val="2A4673D4"/>
    <w:rsid w:val="2AC57429"/>
    <w:rsid w:val="2AC5E048"/>
    <w:rsid w:val="2AC6DF09"/>
    <w:rsid w:val="2AE12A52"/>
    <w:rsid w:val="2AFEF065"/>
    <w:rsid w:val="2B251735"/>
    <w:rsid w:val="2BDD3855"/>
    <w:rsid w:val="2BE4EFA4"/>
    <w:rsid w:val="2C0E777F"/>
    <w:rsid w:val="2C217A66"/>
    <w:rsid w:val="2C2322C5"/>
    <w:rsid w:val="2C279697"/>
    <w:rsid w:val="2C507576"/>
    <w:rsid w:val="2C86DDB9"/>
    <w:rsid w:val="2C9B59E0"/>
    <w:rsid w:val="2CBCB88E"/>
    <w:rsid w:val="2CC354CC"/>
    <w:rsid w:val="2D627F6F"/>
    <w:rsid w:val="2DBAC6D0"/>
    <w:rsid w:val="2DE276FA"/>
    <w:rsid w:val="2DF1BE32"/>
    <w:rsid w:val="2E084304"/>
    <w:rsid w:val="2E1882AF"/>
    <w:rsid w:val="2E4DB3CA"/>
    <w:rsid w:val="2EC8F318"/>
    <w:rsid w:val="2EDB768B"/>
    <w:rsid w:val="2EEDBBF5"/>
    <w:rsid w:val="2EF7C325"/>
    <w:rsid w:val="2F17C479"/>
    <w:rsid w:val="2F28AA4A"/>
    <w:rsid w:val="2F762BE8"/>
    <w:rsid w:val="2F949B00"/>
    <w:rsid w:val="2F9D9859"/>
    <w:rsid w:val="2FA467BF"/>
    <w:rsid w:val="2FD0C651"/>
    <w:rsid w:val="2FE59394"/>
    <w:rsid w:val="3018CAEA"/>
    <w:rsid w:val="30F3B4D7"/>
    <w:rsid w:val="31658CA3"/>
    <w:rsid w:val="31C4A1DF"/>
    <w:rsid w:val="31F19BAC"/>
    <w:rsid w:val="31F3C9DE"/>
    <w:rsid w:val="323F899E"/>
    <w:rsid w:val="3260AB3D"/>
    <w:rsid w:val="326807A5"/>
    <w:rsid w:val="32806E34"/>
    <w:rsid w:val="3287671B"/>
    <w:rsid w:val="328CA7E5"/>
    <w:rsid w:val="328E88AC"/>
    <w:rsid w:val="32920A52"/>
    <w:rsid w:val="32AD3722"/>
    <w:rsid w:val="32DEFFD0"/>
    <w:rsid w:val="33482E9F"/>
    <w:rsid w:val="334F92FF"/>
    <w:rsid w:val="336FC56F"/>
    <w:rsid w:val="338D5D87"/>
    <w:rsid w:val="338E2686"/>
    <w:rsid w:val="33BB1CAC"/>
    <w:rsid w:val="33BBE539"/>
    <w:rsid w:val="33F6D701"/>
    <w:rsid w:val="340462CA"/>
    <w:rsid w:val="3417447B"/>
    <w:rsid w:val="342AD6B7"/>
    <w:rsid w:val="345A3956"/>
    <w:rsid w:val="34A17261"/>
    <w:rsid w:val="34F0C33E"/>
    <w:rsid w:val="3510BA9F"/>
    <w:rsid w:val="35670683"/>
    <w:rsid w:val="35A1C5F1"/>
    <w:rsid w:val="35B5D170"/>
    <w:rsid w:val="35CD6C66"/>
    <w:rsid w:val="36499CAD"/>
    <w:rsid w:val="36705DA4"/>
    <w:rsid w:val="369EF2E6"/>
    <w:rsid w:val="36DE2202"/>
    <w:rsid w:val="36E6D37C"/>
    <w:rsid w:val="37167792"/>
    <w:rsid w:val="373CA8D0"/>
    <w:rsid w:val="3755A5B7"/>
    <w:rsid w:val="376F3166"/>
    <w:rsid w:val="37C005D6"/>
    <w:rsid w:val="37CB1457"/>
    <w:rsid w:val="37F25460"/>
    <w:rsid w:val="38095996"/>
    <w:rsid w:val="381A8107"/>
    <w:rsid w:val="3854FFFE"/>
    <w:rsid w:val="3865FD29"/>
    <w:rsid w:val="38BEB509"/>
    <w:rsid w:val="38D8D721"/>
    <w:rsid w:val="38DCD1A6"/>
    <w:rsid w:val="38F48345"/>
    <w:rsid w:val="38FF1F0B"/>
    <w:rsid w:val="3909BA2D"/>
    <w:rsid w:val="3910455B"/>
    <w:rsid w:val="3933723B"/>
    <w:rsid w:val="394C54D4"/>
    <w:rsid w:val="3963745B"/>
    <w:rsid w:val="39CAC801"/>
    <w:rsid w:val="39CBBE88"/>
    <w:rsid w:val="39DDF40A"/>
    <w:rsid w:val="39EEF485"/>
    <w:rsid w:val="3A31C8F0"/>
    <w:rsid w:val="3A483423"/>
    <w:rsid w:val="3A556604"/>
    <w:rsid w:val="3B45928D"/>
    <w:rsid w:val="3B560415"/>
    <w:rsid w:val="3B5C41CA"/>
    <w:rsid w:val="3BB2A1E1"/>
    <w:rsid w:val="3BB90A6F"/>
    <w:rsid w:val="3C281957"/>
    <w:rsid w:val="3C93DD1F"/>
    <w:rsid w:val="3CAE93D2"/>
    <w:rsid w:val="3CBF729B"/>
    <w:rsid w:val="3CC91517"/>
    <w:rsid w:val="3CC965CF"/>
    <w:rsid w:val="3D5A7827"/>
    <w:rsid w:val="3D7FEA06"/>
    <w:rsid w:val="3D91AD72"/>
    <w:rsid w:val="3DB1AB86"/>
    <w:rsid w:val="3DED8C65"/>
    <w:rsid w:val="3E59E125"/>
    <w:rsid w:val="3E85A352"/>
    <w:rsid w:val="3E89D580"/>
    <w:rsid w:val="3E8A74A7"/>
    <w:rsid w:val="3EB2DD06"/>
    <w:rsid w:val="3EBAA326"/>
    <w:rsid w:val="3EC77FB9"/>
    <w:rsid w:val="3F068E15"/>
    <w:rsid w:val="3F13510E"/>
    <w:rsid w:val="3F3FB08C"/>
    <w:rsid w:val="3F6589F4"/>
    <w:rsid w:val="3F6E772B"/>
    <w:rsid w:val="3F706528"/>
    <w:rsid w:val="3F87D3FD"/>
    <w:rsid w:val="3F966B67"/>
    <w:rsid w:val="3FF27EDA"/>
    <w:rsid w:val="3FFCC0CF"/>
    <w:rsid w:val="4017B38B"/>
    <w:rsid w:val="4038DFEC"/>
    <w:rsid w:val="407B8B39"/>
    <w:rsid w:val="4094B0DF"/>
    <w:rsid w:val="40D20DC6"/>
    <w:rsid w:val="40D42B3E"/>
    <w:rsid w:val="41574827"/>
    <w:rsid w:val="41857528"/>
    <w:rsid w:val="41A5CBE4"/>
    <w:rsid w:val="41AE7C7E"/>
    <w:rsid w:val="42005D51"/>
    <w:rsid w:val="425E9704"/>
    <w:rsid w:val="42685BB8"/>
    <w:rsid w:val="429B2EC3"/>
    <w:rsid w:val="42AC3187"/>
    <w:rsid w:val="42C6B588"/>
    <w:rsid w:val="42C7B73D"/>
    <w:rsid w:val="42CCCCC4"/>
    <w:rsid w:val="42D89F64"/>
    <w:rsid w:val="42F8F663"/>
    <w:rsid w:val="43603E62"/>
    <w:rsid w:val="4380583C"/>
    <w:rsid w:val="438306F7"/>
    <w:rsid w:val="4427E707"/>
    <w:rsid w:val="443F3024"/>
    <w:rsid w:val="4456DB53"/>
    <w:rsid w:val="448DF51B"/>
    <w:rsid w:val="449AA9E7"/>
    <w:rsid w:val="44AED6CC"/>
    <w:rsid w:val="44BA66D4"/>
    <w:rsid w:val="44D05AE3"/>
    <w:rsid w:val="4514C0FC"/>
    <w:rsid w:val="45595D9D"/>
    <w:rsid w:val="4569EB6A"/>
    <w:rsid w:val="45738E93"/>
    <w:rsid w:val="4592D03C"/>
    <w:rsid w:val="45A8EC80"/>
    <w:rsid w:val="45D70DBB"/>
    <w:rsid w:val="4619712C"/>
    <w:rsid w:val="468CDE85"/>
    <w:rsid w:val="469DD9D7"/>
    <w:rsid w:val="469F43F5"/>
    <w:rsid w:val="46A654E0"/>
    <w:rsid w:val="46A71593"/>
    <w:rsid w:val="46D56E88"/>
    <w:rsid w:val="46E6DEEF"/>
    <w:rsid w:val="4743C271"/>
    <w:rsid w:val="475139DD"/>
    <w:rsid w:val="47AA8318"/>
    <w:rsid w:val="47DED3A2"/>
    <w:rsid w:val="4828E0AC"/>
    <w:rsid w:val="483C1E52"/>
    <w:rsid w:val="483DEA34"/>
    <w:rsid w:val="48863F59"/>
    <w:rsid w:val="48E7C2C3"/>
    <w:rsid w:val="48EF868B"/>
    <w:rsid w:val="48FABEB6"/>
    <w:rsid w:val="48FF8FC4"/>
    <w:rsid w:val="4905153B"/>
    <w:rsid w:val="490E52BE"/>
    <w:rsid w:val="495555D6"/>
    <w:rsid w:val="49606075"/>
    <w:rsid w:val="49824243"/>
    <w:rsid w:val="498EE63E"/>
    <w:rsid w:val="49A61554"/>
    <w:rsid w:val="49D6A20B"/>
    <w:rsid w:val="4A4BEFAE"/>
    <w:rsid w:val="4A74D66B"/>
    <w:rsid w:val="4AC6DEB6"/>
    <w:rsid w:val="4AD23389"/>
    <w:rsid w:val="4AD82930"/>
    <w:rsid w:val="4B0D7288"/>
    <w:rsid w:val="4B3DE9F7"/>
    <w:rsid w:val="4B70D4BD"/>
    <w:rsid w:val="4B86C13A"/>
    <w:rsid w:val="4B87F191"/>
    <w:rsid w:val="4B88A632"/>
    <w:rsid w:val="4BF4B51D"/>
    <w:rsid w:val="4BFAF05D"/>
    <w:rsid w:val="4C27B310"/>
    <w:rsid w:val="4C8AED6A"/>
    <w:rsid w:val="4CCC2CE0"/>
    <w:rsid w:val="4D201BF9"/>
    <w:rsid w:val="4D33FC64"/>
    <w:rsid w:val="4D3CC441"/>
    <w:rsid w:val="4D518949"/>
    <w:rsid w:val="4D5AE94D"/>
    <w:rsid w:val="4D85260F"/>
    <w:rsid w:val="4DF20466"/>
    <w:rsid w:val="4E11EAA6"/>
    <w:rsid w:val="4E42A3C0"/>
    <w:rsid w:val="4E641E78"/>
    <w:rsid w:val="4E9A4CDB"/>
    <w:rsid w:val="4E9F542D"/>
    <w:rsid w:val="4EB3E5F1"/>
    <w:rsid w:val="4ECD9357"/>
    <w:rsid w:val="4F388200"/>
    <w:rsid w:val="4F4205F5"/>
    <w:rsid w:val="4F8CCEB7"/>
    <w:rsid w:val="4FE6CFA8"/>
    <w:rsid w:val="4FEE8FCB"/>
    <w:rsid w:val="4FF82B1E"/>
    <w:rsid w:val="4FFB389E"/>
    <w:rsid w:val="4FFDA23E"/>
    <w:rsid w:val="50045E96"/>
    <w:rsid w:val="500885A3"/>
    <w:rsid w:val="501BD89D"/>
    <w:rsid w:val="50626E18"/>
    <w:rsid w:val="50637C7A"/>
    <w:rsid w:val="50AEE4E3"/>
    <w:rsid w:val="50DEDF98"/>
    <w:rsid w:val="515652CA"/>
    <w:rsid w:val="5164F463"/>
    <w:rsid w:val="5180B5CD"/>
    <w:rsid w:val="51C3868F"/>
    <w:rsid w:val="51E39431"/>
    <w:rsid w:val="521AE578"/>
    <w:rsid w:val="5276D72D"/>
    <w:rsid w:val="52A0010D"/>
    <w:rsid w:val="52A65AD3"/>
    <w:rsid w:val="52C47E19"/>
    <w:rsid w:val="52CD6020"/>
    <w:rsid w:val="52F26F85"/>
    <w:rsid w:val="5341FF89"/>
    <w:rsid w:val="534F9E57"/>
    <w:rsid w:val="535296E1"/>
    <w:rsid w:val="53736C6B"/>
    <w:rsid w:val="5379CD41"/>
    <w:rsid w:val="53976B5D"/>
    <w:rsid w:val="54158413"/>
    <w:rsid w:val="5440B69D"/>
    <w:rsid w:val="5484A16F"/>
    <w:rsid w:val="549800F2"/>
    <w:rsid w:val="54B478B4"/>
    <w:rsid w:val="54C26096"/>
    <w:rsid w:val="55304BCD"/>
    <w:rsid w:val="55306E1B"/>
    <w:rsid w:val="5543C230"/>
    <w:rsid w:val="554CA54D"/>
    <w:rsid w:val="555E178B"/>
    <w:rsid w:val="559B4F67"/>
    <w:rsid w:val="559C6962"/>
    <w:rsid w:val="55B2ED4D"/>
    <w:rsid w:val="56110540"/>
    <w:rsid w:val="564D1F56"/>
    <w:rsid w:val="564E703D"/>
    <w:rsid w:val="56B358ED"/>
    <w:rsid w:val="56D193BB"/>
    <w:rsid w:val="56D3BE66"/>
    <w:rsid w:val="56EB5126"/>
    <w:rsid w:val="56ED3EB2"/>
    <w:rsid w:val="56ED91E5"/>
    <w:rsid w:val="571BA57D"/>
    <w:rsid w:val="571D7400"/>
    <w:rsid w:val="57774ED1"/>
    <w:rsid w:val="57926849"/>
    <w:rsid w:val="57947681"/>
    <w:rsid w:val="57B3CEA3"/>
    <w:rsid w:val="57D4EEF2"/>
    <w:rsid w:val="57E8CD44"/>
    <w:rsid w:val="57F76B96"/>
    <w:rsid w:val="582B1022"/>
    <w:rsid w:val="583D8A95"/>
    <w:rsid w:val="587AFC41"/>
    <w:rsid w:val="58877442"/>
    <w:rsid w:val="58892985"/>
    <w:rsid w:val="58BCCC8C"/>
    <w:rsid w:val="58EC4909"/>
    <w:rsid w:val="5902A02E"/>
    <w:rsid w:val="59288AF5"/>
    <w:rsid w:val="59A4BEBA"/>
    <w:rsid w:val="59BA725D"/>
    <w:rsid w:val="59C1FAA3"/>
    <w:rsid w:val="5A09782A"/>
    <w:rsid w:val="5A0ADB59"/>
    <w:rsid w:val="5A2F43FD"/>
    <w:rsid w:val="5A37752C"/>
    <w:rsid w:val="5A654655"/>
    <w:rsid w:val="5A719CF4"/>
    <w:rsid w:val="5A842A03"/>
    <w:rsid w:val="5A869628"/>
    <w:rsid w:val="5A93CADE"/>
    <w:rsid w:val="5A9FF1E1"/>
    <w:rsid w:val="5AB2E3C2"/>
    <w:rsid w:val="5AC8240C"/>
    <w:rsid w:val="5AC848F1"/>
    <w:rsid w:val="5ADEDD2A"/>
    <w:rsid w:val="5AE96852"/>
    <w:rsid w:val="5B350C67"/>
    <w:rsid w:val="5B631268"/>
    <w:rsid w:val="5B67CD55"/>
    <w:rsid w:val="5B76AC5F"/>
    <w:rsid w:val="5B78DA3E"/>
    <w:rsid w:val="5B7A8E84"/>
    <w:rsid w:val="5B9FF93E"/>
    <w:rsid w:val="5BB5EC16"/>
    <w:rsid w:val="5BB63850"/>
    <w:rsid w:val="5BBF651B"/>
    <w:rsid w:val="5BECAF88"/>
    <w:rsid w:val="5BEFA88B"/>
    <w:rsid w:val="5C955BB3"/>
    <w:rsid w:val="5C9606AD"/>
    <w:rsid w:val="5D178487"/>
    <w:rsid w:val="5D1F0147"/>
    <w:rsid w:val="5D3E624C"/>
    <w:rsid w:val="5D411456"/>
    <w:rsid w:val="5D42D0B1"/>
    <w:rsid w:val="5D48EEF1"/>
    <w:rsid w:val="5D6FC8D1"/>
    <w:rsid w:val="5D9E1ACB"/>
    <w:rsid w:val="5DB1C4C5"/>
    <w:rsid w:val="5DBBF7AC"/>
    <w:rsid w:val="5DDF5DA7"/>
    <w:rsid w:val="5E171E81"/>
    <w:rsid w:val="5E6DC47E"/>
    <w:rsid w:val="5E88EF92"/>
    <w:rsid w:val="5E8CD9C1"/>
    <w:rsid w:val="5EF372E1"/>
    <w:rsid w:val="5F181993"/>
    <w:rsid w:val="5F2CF3A9"/>
    <w:rsid w:val="5F3DDB46"/>
    <w:rsid w:val="5F4D9FE3"/>
    <w:rsid w:val="5F796E0B"/>
    <w:rsid w:val="5F80F17F"/>
    <w:rsid w:val="5FC62014"/>
    <w:rsid w:val="5FD85571"/>
    <w:rsid w:val="5FDFF8E7"/>
    <w:rsid w:val="6000F2A2"/>
    <w:rsid w:val="6016532C"/>
    <w:rsid w:val="6025E811"/>
    <w:rsid w:val="602C026D"/>
    <w:rsid w:val="602E5757"/>
    <w:rsid w:val="60AB17E1"/>
    <w:rsid w:val="610CFB53"/>
    <w:rsid w:val="61103F2A"/>
    <w:rsid w:val="61408CF2"/>
    <w:rsid w:val="6155D761"/>
    <w:rsid w:val="61ADD618"/>
    <w:rsid w:val="623A3624"/>
    <w:rsid w:val="6245ED40"/>
    <w:rsid w:val="6289B023"/>
    <w:rsid w:val="629824DC"/>
    <w:rsid w:val="62C42605"/>
    <w:rsid w:val="62EC7113"/>
    <w:rsid w:val="631BF518"/>
    <w:rsid w:val="633A8168"/>
    <w:rsid w:val="634F80BF"/>
    <w:rsid w:val="63880225"/>
    <w:rsid w:val="63C131F7"/>
    <w:rsid w:val="63FA3B52"/>
    <w:rsid w:val="64232FEE"/>
    <w:rsid w:val="643CBDF7"/>
    <w:rsid w:val="645B89C0"/>
    <w:rsid w:val="64851CCC"/>
    <w:rsid w:val="64CFE0FE"/>
    <w:rsid w:val="65395650"/>
    <w:rsid w:val="6546440F"/>
    <w:rsid w:val="657C12A0"/>
    <w:rsid w:val="65D7BE8C"/>
    <w:rsid w:val="65E8CA20"/>
    <w:rsid w:val="663DA106"/>
    <w:rsid w:val="666A27FD"/>
    <w:rsid w:val="669940C8"/>
    <w:rsid w:val="66FBEE8D"/>
    <w:rsid w:val="6719A39E"/>
    <w:rsid w:val="671BE5F7"/>
    <w:rsid w:val="6753A06F"/>
    <w:rsid w:val="677E2F07"/>
    <w:rsid w:val="67AAC52A"/>
    <w:rsid w:val="67AF5390"/>
    <w:rsid w:val="67B21AC1"/>
    <w:rsid w:val="67DAAD71"/>
    <w:rsid w:val="67FD2D44"/>
    <w:rsid w:val="680400D8"/>
    <w:rsid w:val="683BC67A"/>
    <w:rsid w:val="68467F43"/>
    <w:rsid w:val="6847D858"/>
    <w:rsid w:val="68913EC1"/>
    <w:rsid w:val="6900BD07"/>
    <w:rsid w:val="6992A78E"/>
    <w:rsid w:val="69B10C8E"/>
    <w:rsid w:val="69B6AA4F"/>
    <w:rsid w:val="69CCD6AF"/>
    <w:rsid w:val="69E9494A"/>
    <w:rsid w:val="69EF1497"/>
    <w:rsid w:val="6A0F0AC4"/>
    <w:rsid w:val="6A22C72F"/>
    <w:rsid w:val="6A459D49"/>
    <w:rsid w:val="6A6776C1"/>
    <w:rsid w:val="6A94292E"/>
    <w:rsid w:val="6AADFB91"/>
    <w:rsid w:val="6B35746C"/>
    <w:rsid w:val="6B45D264"/>
    <w:rsid w:val="6B5BDF91"/>
    <w:rsid w:val="6BC79FF2"/>
    <w:rsid w:val="6BC9F77C"/>
    <w:rsid w:val="6C13EBE1"/>
    <w:rsid w:val="6CA11B99"/>
    <w:rsid w:val="6CAFB574"/>
    <w:rsid w:val="6CB96530"/>
    <w:rsid w:val="6CD0DFC3"/>
    <w:rsid w:val="6D336065"/>
    <w:rsid w:val="6D4E3AC7"/>
    <w:rsid w:val="6D6EF962"/>
    <w:rsid w:val="6DB30420"/>
    <w:rsid w:val="6DF5FACE"/>
    <w:rsid w:val="6DF9D69F"/>
    <w:rsid w:val="6DFBA3BC"/>
    <w:rsid w:val="6E01D4A0"/>
    <w:rsid w:val="6E265523"/>
    <w:rsid w:val="6E37F573"/>
    <w:rsid w:val="6E4C5CF3"/>
    <w:rsid w:val="6E842B0A"/>
    <w:rsid w:val="6E8CD45E"/>
    <w:rsid w:val="6EAA25E4"/>
    <w:rsid w:val="6F0F6F33"/>
    <w:rsid w:val="701DCC87"/>
    <w:rsid w:val="70216AFA"/>
    <w:rsid w:val="7030AF58"/>
    <w:rsid w:val="703B7DE7"/>
    <w:rsid w:val="70717BD4"/>
    <w:rsid w:val="70799067"/>
    <w:rsid w:val="709BEE30"/>
    <w:rsid w:val="70A2485B"/>
    <w:rsid w:val="70A993A8"/>
    <w:rsid w:val="713ED378"/>
    <w:rsid w:val="7152342C"/>
    <w:rsid w:val="71E07DC5"/>
    <w:rsid w:val="720301E1"/>
    <w:rsid w:val="7221C72A"/>
    <w:rsid w:val="7269120C"/>
    <w:rsid w:val="72E982E2"/>
    <w:rsid w:val="73306284"/>
    <w:rsid w:val="73882507"/>
    <w:rsid w:val="73914B78"/>
    <w:rsid w:val="73AE3C50"/>
    <w:rsid w:val="73F81F01"/>
    <w:rsid w:val="740DE4C2"/>
    <w:rsid w:val="7437EBCC"/>
    <w:rsid w:val="74686451"/>
    <w:rsid w:val="74A66A1B"/>
    <w:rsid w:val="74F9061C"/>
    <w:rsid w:val="758FF93E"/>
    <w:rsid w:val="759BC44C"/>
    <w:rsid w:val="759D4EAA"/>
    <w:rsid w:val="75A89E3C"/>
    <w:rsid w:val="75AA1F78"/>
    <w:rsid w:val="75BCD51E"/>
    <w:rsid w:val="7629582A"/>
    <w:rsid w:val="7664BB06"/>
    <w:rsid w:val="766E8241"/>
    <w:rsid w:val="769AD026"/>
    <w:rsid w:val="76D44800"/>
    <w:rsid w:val="77379DF7"/>
    <w:rsid w:val="77869E09"/>
    <w:rsid w:val="779FCBCC"/>
    <w:rsid w:val="77C822E3"/>
    <w:rsid w:val="77D234B1"/>
    <w:rsid w:val="77DCA1C9"/>
    <w:rsid w:val="77DE3C0F"/>
    <w:rsid w:val="77F261EC"/>
    <w:rsid w:val="7800E3B3"/>
    <w:rsid w:val="780B2BC7"/>
    <w:rsid w:val="783F52C5"/>
    <w:rsid w:val="785604B9"/>
    <w:rsid w:val="78AE49E2"/>
    <w:rsid w:val="78B98D6D"/>
    <w:rsid w:val="78BA7BE2"/>
    <w:rsid w:val="78C2CF4A"/>
    <w:rsid w:val="790BC123"/>
    <w:rsid w:val="795EE9E5"/>
    <w:rsid w:val="79883ECC"/>
    <w:rsid w:val="79CE4A8F"/>
    <w:rsid w:val="79CF6CED"/>
    <w:rsid w:val="79D28AA9"/>
    <w:rsid w:val="79F363A9"/>
    <w:rsid w:val="7A051AAE"/>
    <w:rsid w:val="7A204DD6"/>
    <w:rsid w:val="7A3B9742"/>
    <w:rsid w:val="7A8B637A"/>
    <w:rsid w:val="7B040042"/>
    <w:rsid w:val="7B333782"/>
    <w:rsid w:val="7B654C67"/>
    <w:rsid w:val="7B690693"/>
    <w:rsid w:val="7B6B2BA2"/>
    <w:rsid w:val="7BAEEA54"/>
    <w:rsid w:val="7BD32116"/>
    <w:rsid w:val="7BF681B8"/>
    <w:rsid w:val="7C112265"/>
    <w:rsid w:val="7C127FA6"/>
    <w:rsid w:val="7C5CA5E2"/>
    <w:rsid w:val="7C9FB586"/>
    <w:rsid w:val="7CA52B54"/>
    <w:rsid w:val="7CD44C09"/>
    <w:rsid w:val="7CDF3F7F"/>
    <w:rsid w:val="7CE0D4E4"/>
    <w:rsid w:val="7CF64495"/>
    <w:rsid w:val="7D4D7374"/>
    <w:rsid w:val="7DBDDC42"/>
    <w:rsid w:val="7E6650F2"/>
    <w:rsid w:val="7E709427"/>
    <w:rsid w:val="7EC3069E"/>
    <w:rsid w:val="7ECF6513"/>
    <w:rsid w:val="7FCFD840"/>
    <w:rsid w:val="7FF39710"/>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7DA2A7"/>
  <w15:chartTrackingRefBased/>
  <w15:docId w15:val="{3E70844A-2310-496E-A013-3FE9F9F3FA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t-E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9546D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Pealkiri2">
    <w:name w:val="heading 2"/>
    <w:basedOn w:val="Normaallaad"/>
    <w:next w:val="Normaallaad"/>
    <w:link w:val="Pealkiri2Mrk"/>
    <w:uiPriority w:val="9"/>
    <w:semiHidden/>
    <w:unhideWhenUsed/>
    <w:qFormat/>
    <w:rsid w:val="009546D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Pealkiri3">
    <w:name w:val="heading 3"/>
    <w:basedOn w:val="Normaallaad"/>
    <w:next w:val="Normaallaad"/>
    <w:link w:val="Pealkiri3Mrk"/>
    <w:uiPriority w:val="9"/>
    <w:semiHidden/>
    <w:unhideWhenUsed/>
    <w:qFormat/>
    <w:rsid w:val="009546DC"/>
    <w:pPr>
      <w:keepNext/>
      <w:keepLines/>
      <w:spacing w:before="160" w:after="80"/>
      <w:outlineLvl w:val="2"/>
    </w:pPr>
    <w:rPr>
      <w:rFonts w:eastAsiaTheme="majorEastAsia" w:cstheme="majorBidi"/>
      <w:color w:val="0F4761" w:themeColor="accent1" w:themeShade="BF"/>
      <w:sz w:val="28"/>
      <w:szCs w:val="28"/>
    </w:rPr>
  </w:style>
  <w:style w:type="paragraph" w:styleId="Pealkiri4">
    <w:name w:val="heading 4"/>
    <w:basedOn w:val="Normaallaad"/>
    <w:next w:val="Normaallaad"/>
    <w:link w:val="Pealkiri4Mrk"/>
    <w:uiPriority w:val="9"/>
    <w:semiHidden/>
    <w:unhideWhenUsed/>
    <w:qFormat/>
    <w:rsid w:val="009546DC"/>
    <w:pPr>
      <w:keepNext/>
      <w:keepLines/>
      <w:spacing w:before="80" w:after="40"/>
      <w:outlineLvl w:val="3"/>
    </w:pPr>
    <w:rPr>
      <w:rFonts w:eastAsiaTheme="majorEastAsia" w:cstheme="majorBidi"/>
      <w:i/>
      <w:iCs/>
      <w:color w:val="0F4761" w:themeColor="accent1" w:themeShade="BF"/>
    </w:rPr>
  </w:style>
  <w:style w:type="paragraph" w:styleId="Pealkiri5">
    <w:name w:val="heading 5"/>
    <w:basedOn w:val="Normaallaad"/>
    <w:next w:val="Normaallaad"/>
    <w:link w:val="Pealkiri5Mrk"/>
    <w:uiPriority w:val="9"/>
    <w:semiHidden/>
    <w:unhideWhenUsed/>
    <w:qFormat/>
    <w:rsid w:val="009546DC"/>
    <w:pPr>
      <w:keepNext/>
      <w:keepLines/>
      <w:spacing w:before="80" w:after="40"/>
      <w:outlineLvl w:val="4"/>
    </w:pPr>
    <w:rPr>
      <w:rFonts w:eastAsiaTheme="majorEastAsia" w:cstheme="majorBidi"/>
      <w:color w:val="0F4761" w:themeColor="accent1" w:themeShade="BF"/>
    </w:rPr>
  </w:style>
  <w:style w:type="paragraph" w:styleId="Pealkiri6">
    <w:name w:val="heading 6"/>
    <w:basedOn w:val="Normaallaad"/>
    <w:next w:val="Normaallaad"/>
    <w:link w:val="Pealkiri6Mrk"/>
    <w:uiPriority w:val="9"/>
    <w:semiHidden/>
    <w:unhideWhenUsed/>
    <w:qFormat/>
    <w:rsid w:val="009546DC"/>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9546DC"/>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9546DC"/>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9546DC"/>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9546DC"/>
    <w:rPr>
      <w:rFonts w:asciiTheme="majorHAnsi" w:eastAsiaTheme="majorEastAsia" w:hAnsiTheme="majorHAnsi" w:cstheme="majorBidi"/>
      <w:color w:val="0F4761" w:themeColor="accent1" w:themeShade="BF"/>
      <w:sz w:val="40"/>
      <w:szCs w:val="40"/>
    </w:rPr>
  </w:style>
  <w:style w:type="character" w:customStyle="1" w:styleId="Pealkiri2Mrk">
    <w:name w:val="Pealkiri 2 Märk"/>
    <w:basedOn w:val="Liguvaikefont"/>
    <w:link w:val="Pealkiri2"/>
    <w:uiPriority w:val="9"/>
    <w:semiHidden/>
    <w:rsid w:val="009546DC"/>
    <w:rPr>
      <w:rFonts w:asciiTheme="majorHAnsi" w:eastAsiaTheme="majorEastAsia" w:hAnsiTheme="majorHAnsi" w:cstheme="majorBidi"/>
      <w:color w:val="0F4761" w:themeColor="accent1" w:themeShade="BF"/>
      <w:sz w:val="32"/>
      <w:szCs w:val="32"/>
    </w:rPr>
  </w:style>
  <w:style w:type="character" w:customStyle="1" w:styleId="Pealkiri3Mrk">
    <w:name w:val="Pealkiri 3 Märk"/>
    <w:basedOn w:val="Liguvaikefont"/>
    <w:link w:val="Pealkiri3"/>
    <w:uiPriority w:val="9"/>
    <w:semiHidden/>
    <w:rsid w:val="009546DC"/>
    <w:rPr>
      <w:rFonts w:eastAsiaTheme="majorEastAsia" w:cstheme="majorBidi"/>
      <w:color w:val="0F4761" w:themeColor="accent1" w:themeShade="BF"/>
      <w:sz w:val="28"/>
      <w:szCs w:val="28"/>
    </w:rPr>
  </w:style>
  <w:style w:type="character" w:customStyle="1" w:styleId="Pealkiri4Mrk">
    <w:name w:val="Pealkiri 4 Märk"/>
    <w:basedOn w:val="Liguvaikefont"/>
    <w:link w:val="Pealkiri4"/>
    <w:uiPriority w:val="9"/>
    <w:semiHidden/>
    <w:rsid w:val="009546DC"/>
    <w:rPr>
      <w:rFonts w:eastAsiaTheme="majorEastAsia" w:cstheme="majorBidi"/>
      <w:i/>
      <w:iCs/>
      <w:color w:val="0F4761" w:themeColor="accent1" w:themeShade="BF"/>
    </w:rPr>
  </w:style>
  <w:style w:type="character" w:customStyle="1" w:styleId="Pealkiri5Mrk">
    <w:name w:val="Pealkiri 5 Märk"/>
    <w:basedOn w:val="Liguvaikefont"/>
    <w:link w:val="Pealkiri5"/>
    <w:uiPriority w:val="9"/>
    <w:semiHidden/>
    <w:rsid w:val="009546DC"/>
    <w:rPr>
      <w:rFonts w:eastAsiaTheme="majorEastAsia" w:cstheme="majorBidi"/>
      <w:color w:val="0F4761" w:themeColor="accent1" w:themeShade="BF"/>
    </w:rPr>
  </w:style>
  <w:style w:type="character" w:customStyle="1" w:styleId="Pealkiri6Mrk">
    <w:name w:val="Pealkiri 6 Märk"/>
    <w:basedOn w:val="Liguvaikefont"/>
    <w:link w:val="Pealkiri6"/>
    <w:uiPriority w:val="9"/>
    <w:semiHidden/>
    <w:rsid w:val="009546DC"/>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9546DC"/>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9546DC"/>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9546DC"/>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9546D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9546DC"/>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9546DC"/>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9546DC"/>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9546DC"/>
    <w:pPr>
      <w:spacing w:before="160"/>
      <w:jc w:val="center"/>
    </w:pPr>
    <w:rPr>
      <w:i/>
      <w:iCs/>
      <w:color w:val="404040" w:themeColor="text1" w:themeTint="BF"/>
    </w:rPr>
  </w:style>
  <w:style w:type="character" w:customStyle="1" w:styleId="TsitaatMrk">
    <w:name w:val="Tsitaat Märk"/>
    <w:basedOn w:val="Liguvaikefont"/>
    <w:link w:val="Tsitaat"/>
    <w:uiPriority w:val="29"/>
    <w:rsid w:val="009546DC"/>
    <w:rPr>
      <w:i/>
      <w:iCs/>
      <w:color w:val="404040" w:themeColor="text1" w:themeTint="BF"/>
    </w:rPr>
  </w:style>
  <w:style w:type="paragraph" w:styleId="Loendilik">
    <w:name w:val="List Paragraph"/>
    <w:basedOn w:val="Normaallaad"/>
    <w:uiPriority w:val="34"/>
    <w:qFormat/>
    <w:rsid w:val="009546DC"/>
    <w:pPr>
      <w:ind w:left="720"/>
      <w:contextualSpacing/>
    </w:pPr>
  </w:style>
  <w:style w:type="character" w:styleId="Selgeltmrgatavrhutus">
    <w:name w:val="Intense Emphasis"/>
    <w:basedOn w:val="Liguvaikefont"/>
    <w:uiPriority w:val="21"/>
    <w:qFormat/>
    <w:rsid w:val="009546DC"/>
    <w:rPr>
      <w:i/>
      <w:iCs/>
      <w:color w:val="0F4761" w:themeColor="accent1" w:themeShade="BF"/>
    </w:rPr>
  </w:style>
  <w:style w:type="paragraph" w:styleId="Selgeltmrgatavtsitaat">
    <w:name w:val="Intense Quote"/>
    <w:basedOn w:val="Normaallaad"/>
    <w:next w:val="Normaallaad"/>
    <w:link w:val="SelgeltmrgatavtsitaatMrk"/>
    <w:uiPriority w:val="30"/>
    <w:qFormat/>
    <w:rsid w:val="009546D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elgeltmrgatavtsitaatMrk">
    <w:name w:val="Selgelt märgatav tsitaat Märk"/>
    <w:basedOn w:val="Liguvaikefont"/>
    <w:link w:val="Selgeltmrgatavtsitaat"/>
    <w:uiPriority w:val="30"/>
    <w:rsid w:val="009546DC"/>
    <w:rPr>
      <w:i/>
      <w:iCs/>
      <w:color w:val="0F4761" w:themeColor="accent1" w:themeShade="BF"/>
    </w:rPr>
  </w:style>
  <w:style w:type="character" w:styleId="Selgeltmrgatavviide">
    <w:name w:val="Intense Reference"/>
    <w:basedOn w:val="Liguvaikefont"/>
    <w:uiPriority w:val="32"/>
    <w:qFormat/>
    <w:rsid w:val="009546DC"/>
    <w:rPr>
      <w:b/>
      <w:bCs/>
      <w:smallCaps/>
      <w:color w:val="0F4761" w:themeColor="accent1" w:themeShade="BF"/>
      <w:spacing w:val="5"/>
    </w:rPr>
  </w:style>
  <w:style w:type="character" w:customStyle="1" w:styleId="normaltextrun">
    <w:name w:val="normaltextrun"/>
    <w:basedOn w:val="Liguvaikefont"/>
    <w:rsid w:val="009546DC"/>
  </w:style>
  <w:style w:type="character" w:customStyle="1" w:styleId="eop">
    <w:name w:val="eop"/>
    <w:basedOn w:val="Liguvaikefont"/>
    <w:rsid w:val="009546DC"/>
  </w:style>
  <w:style w:type="paragraph" w:customStyle="1" w:styleId="paragraph">
    <w:name w:val="paragraph"/>
    <w:basedOn w:val="Normaallaad"/>
    <w:rsid w:val="00EE2D24"/>
    <w:pPr>
      <w:spacing w:before="100" w:beforeAutospacing="1" w:after="100" w:afterAutospacing="1" w:line="240" w:lineRule="auto"/>
    </w:pPr>
    <w:rPr>
      <w:rFonts w:ascii="Times New Roman" w:eastAsia="Times New Roman" w:hAnsi="Times New Roman" w:cs="Times New Roman"/>
      <w:kern w:val="0"/>
      <w:lang w:eastAsia="et-EE"/>
      <w14:ligatures w14:val="none"/>
    </w:rPr>
  </w:style>
  <w:style w:type="character" w:styleId="Kommentaariviide">
    <w:name w:val="annotation reference"/>
    <w:basedOn w:val="Liguvaikefont"/>
    <w:uiPriority w:val="99"/>
    <w:semiHidden/>
    <w:unhideWhenUsed/>
    <w:rsid w:val="00A6166E"/>
    <w:rPr>
      <w:sz w:val="16"/>
      <w:szCs w:val="16"/>
    </w:rPr>
  </w:style>
  <w:style w:type="paragraph" w:styleId="Kommentaaritekst">
    <w:name w:val="annotation text"/>
    <w:basedOn w:val="Normaallaad"/>
    <w:link w:val="KommentaaritekstMrk"/>
    <w:uiPriority w:val="99"/>
    <w:unhideWhenUsed/>
    <w:rsid w:val="00A6166E"/>
    <w:pPr>
      <w:spacing w:line="240" w:lineRule="auto"/>
    </w:pPr>
    <w:rPr>
      <w:sz w:val="20"/>
      <w:szCs w:val="20"/>
    </w:rPr>
  </w:style>
  <w:style w:type="character" w:customStyle="1" w:styleId="KommentaaritekstMrk">
    <w:name w:val="Kommentaari tekst Märk"/>
    <w:basedOn w:val="Liguvaikefont"/>
    <w:link w:val="Kommentaaritekst"/>
    <w:uiPriority w:val="99"/>
    <w:rsid w:val="00A6166E"/>
    <w:rPr>
      <w:sz w:val="20"/>
      <w:szCs w:val="20"/>
    </w:rPr>
  </w:style>
  <w:style w:type="paragraph" w:styleId="Kommentaariteema">
    <w:name w:val="annotation subject"/>
    <w:basedOn w:val="Kommentaaritekst"/>
    <w:next w:val="Kommentaaritekst"/>
    <w:link w:val="KommentaariteemaMrk"/>
    <w:uiPriority w:val="99"/>
    <w:semiHidden/>
    <w:unhideWhenUsed/>
    <w:rsid w:val="00A6166E"/>
    <w:rPr>
      <w:b/>
      <w:bCs/>
    </w:rPr>
  </w:style>
  <w:style w:type="character" w:customStyle="1" w:styleId="KommentaariteemaMrk">
    <w:name w:val="Kommentaari teema Märk"/>
    <w:basedOn w:val="KommentaaritekstMrk"/>
    <w:link w:val="Kommentaariteema"/>
    <w:uiPriority w:val="99"/>
    <w:semiHidden/>
    <w:rsid w:val="00A6166E"/>
    <w:rPr>
      <w:b/>
      <w:bCs/>
      <w:sz w:val="20"/>
      <w:szCs w:val="20"/>
    </w:rPr>
  </w:style>
  <w:style w:type="character" w:styleId="Hperlink">
    <w:name w:val="Hyperlink"/>
    <w:basedOn w:val="Liguvaikefont"/>
    <w:uiPriority w:val="99"/>
    <w:unhideWhenUsed/>
    <w:rsid w:val="0050153C"/>
    <w:rPr>
      <w:color w:val="467886" w:themeColor="hyperlink"/>
      <w:u w:val="single"/>
    </w:rPr>
  </w:style>
  <w:style w:type="character" w:styleId="Lahendamatamainimine">
    <w:name w:val="Unresolved Mention"/>
    <w:basedOn w:val="Liguvaikefont"/>
    <w:uiPriority w:val="99"/>
    <w:semiHidden/>
    <w:unhideWhenUsed/>
    <w:rsid w:val="0050153C"/>
    <w:rPr>
      <w:color w:val="605E5C"/>
      <w:shd w:val="clear" w:color="auto" w:fill="E1DFDD"/>
    </w:rPr>
  </w:style>
  <w:style w:type="paragraph" w:styleId="Redaktsioon">
    <w:name w:val="Revision"/>
    <w:hidden/>
    <w:uiPriority w:val="99"/>
    <w:semiHidden/>
    <w:rsid w:val="00AE291E"/>
    <w:pPr>
      <w:spacing w:after="0" w:line="240" w:lineRule="auto"/>
    </w:pPr>
  </w:style>
  <w:style w:type="character" w:customStyle="1" w:styleId="scxw36858221">
    <w:name w:val="scxw36858221"/>
    <w:basedOn w:val="Liguvaikefont"/>
    <w:rsid w:val="001F6ABB"/>
  </w:style>
  <w:style w:type="paragraph" w:styleId="Pis">
    <w:name w:val="header"/>
    <w:basedOn w:val="Normaallaad"/>
    <w:link w:val="PisMrk"/>
    <w:uiPriority w:val="99"/>
    <w:unhideWhenUsed/>
    <w:rsid w:val="003B355A"/>
    <w:pPr>
      <w:tabs>
        <w:tab w:val="center" w:pos="4536"/>
        <w:tab w:val="right" w:pos="9072"/>
      </w:tabs>
      <w:spacing w:after="0" w:line="240" w:lineRule="auto"/>
    </w:pPr>
  </w:style>
  <w:style w:type="character" w:customStyle="1" w:styleId="PisMrk">
    <w:name w:val="Päis Märk"/>
    <w:basedOn w:val="Liguvaikefont"/>
    <w:link w:val="Pis"/>
    <w:uiPriority w:val="99"/>
    <w:rsid w:val="003B355A"/>
  </w:style>
  <w:style w:type="paragraph" w:styleId="Jalus">
    <w:name w:val="footer"/>
    <w:basedOn w:val="Normaallaad"/>
    <w:link w:val="JalusMrk"/>
    <w:uiPriority w:val="99"/>
    <w:unhideWhenUsed/>
    <w:rsid w:val="003B355A"/>
    <w:pPr>
      <w:tabs>
        <w:tab w:val="center" w:pos="4536"/>
        <w:tab w:val="right" w:pos="9072"/>
      </w:tabs>
      <w:spacing w:after="0" w:line="240" w:lineRule="auto"/>
    </w:pPr>
  </w:style>
  <w:style w:type="character" w:customStyle="1" w:styleId="JalusMrk">
    <w:name w:val="Jalus Märk"/>
    <w:basedOn w:val="Liguvaikefont"/>
    <w:link w:val="Jalus"/>
    <w:uiPriority w:val="99"/>
    <w:rsid w:val="003B35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6219197">
      <w:bodyDiv w:val="1"/>
      <w:marLeft w:val="0"/>
      <w:marRight w:val="0"/>
      <w:marTop w:val="0"/>
      <w:marBottom w:val="0"/>
      <w:divBdr>
        <w:top w:val="none" w:sz="0" w:space="0" w:color="auto"/>
        <w:left w:val="none" w:sz="0" w:space="0" w:color="auto"/>
        <w:bottom w:val="none" w:sz="0" w:space="0" w:color="auto"/>
        <w:right w:val="none" w:sz="0" w:space="0" w:color="auto"/>
      </w:divBdr>
      <w:divsChild>
        <w:div w:id="1510216705">
          <w:marLeft w:val="0"/>
          <w:marRight w:val="0"/>
          <w:marTop w:val="0"/>
          <w:marBottom w:val="0"/>
          <w:divBdr>
            <w:top w:val="none" w:sz="0" w:space="0" w:color="auto"/>
            <w:left w:val="none" w:sz="0" w:space="0" w:color="auto"/>
            <w:bottom w:val="none" w:sz="0" w:space="0" w:color="auto"/>
            <w:right w:val="none" w:sz="0" w:space="0" w:color="auto"/>
          </w:divBdr>
        </w:div>
        <w:div w:id="2023818547">
          <w:marLeft w:val="0"/>
          <w:marRight w:val="0"/>
          <w:marTop w:val="0"/>
          <w:marBottom w:val="0"/>
          <w:divBdr>
            <w:top w:val="none" w:sz="0" w:space="0" w:color="auto"/>
            <w:left w:val="none" w:sz="0" w:space="0" w:color="auto"/>
            <w:bottom w:val="none" w:sz="0" w:space="0" w:color="auto"/>
            <w:right w:val="none" w:sz="0" w:space="0" w:color="auto"/>
          </w:divBdr>
        </w:div>
      </w:divsChild>
    </w:div>
    <w:div w:id="253130318">
      <w:bodyDiv w:val="1"/>
      <w:marLeft w:val="0"/>
      <w:marRight w:val="0"/>
      <w:marTop w:val="0"/>
      <w:marBottom w:val="0"/>
      <w:divBdr>
        <w:top w:val="none" w:sz="0" w:space="0" w:color="auto"/>
        <w:left w:val="none" w:sz="0" w:space="0" w:color="auto"/>
        <w:bottom w:val="none" w:sz="0" w:space="0" w:color="auto"/>
        <w:right w:val="none" w:sz="0" w:space="0" w:color="auto"/>
      </w:divBdr>
    </w:div>
    <w:div w:id="648941641">
      <w:bodyDiv w:val="1"/>
      <w:marLeft w:val="0"/>
      <w:marRight w:val="0"/>
      <w:marTop w:val="0"/>
      <w:marBottom w:val="0"/>
      <w:divBdr>
        <w:top w:val="none" w:sz="0" w:space="0" w:color="auto"/>
        <w:left w:val="none" w:sz="0" w:space="0" w:color="auto"/>
        <w:bottom w:val="none" w:sz="0" w:space="0" w:color="auto"/>
        <w:right w:val="none" w:sz="0" w:space="0" w:color="auto"/>
      </w:divBdr>
      <w:divsChild>
        <w:div w:id="1250581705">
          <w:marLeft w:val="0"/>
          <w:marRight w:val="0"/>
          <w:marTop w:val="0"/>
          <w:marBottom w:val="0"/>
          <w:divBdr>
            <w:top w:val="none" w:sz="0" w:space="0" w:color="auto"/>
            <w:left w:val="none" w:sz="0" w:space="0" w:color="auto"/>
            <w:bottom w:val="none" w:sz="0" w:space="0" w:color="auto"/>
            <w:right w:val="none" w:sz="0" w:space="0" w:color="auto"/>
          </w:divBdr>
        </w:div>
        <w:div w:id="1797212214">
          <w:marLeft w:val="0"/>
          <w:marRight w:val="0"/>
          <w:marTop w:val="0"/>
          <w:marBottom w:val="0"/>
          <w:divBdr>
            <w:top w:val="none" w:sz="0" w:space="0" w:color="auto"/>
            <w:left w:val="none" w:sz="0" w:space="0" w:color="auto"/>
            <w:bottom w:val="none" w:sz="0" w:space="0" w:color="auto"/>
            <w:right w:val="none" w:sz="0" w:space="0" w:color="auto"/>
          </w:divBdr>
        </w:div>
      </w:divsChild>
    </w:div>
    <w:div w:id="1174416331">
      <w:bodyDiv w:val="1"/>
      <w:marLeft w:val="0"/>
      <w:marRight w:val="0"/>
      <w:marTop w:val="0"/>
      <w:marBottom w:val="0"/>
      <w:divBdr>
        <w:top w:val="none" w:sz="0" w:space="0" w:color="auto"/>
        <w:left w:val="none" w:sz="0" w:space="0" w:color="auto"/>
        <w:bottom w:val="none" w:sz="0" w:space="0" w:color="auto"/>
        <w:right w:val="none" w:sz="0" w:space="0" w:color="auto"/>
      </w:divBdr>
      <w:divsChild>
        <w:div w:id="567153571">
          <w:marLeft w:val="0"/>
          <w:marRight w:val="0"/>
          <w:marTop w:val="0"/>
          <w:marBottom w:val="0"/>
          <w:divBdr>
            <w:top w:val="none" w:sz="0" w:space="0" w:color="auto"/>
            <w:left w:val="none" w:sz="0" w:space="0" w:color="auto"/>
            <w:bottom w:val="none" w:sz="0" w:space="0" w:color="auto"/>
            <w:right w:val="none" w:sz="0" w:space="0" w:color="auto"/>
          </w:divBdr>
        </w:div>
        <w:div w:id="1350524961">
          <w:marLeft w:val="0"/>
          <w:marRight w:val="0"/>
          <w:marTop w:val="0"/>
          <w:marBottom w:val="0"/>
          <w:divBdr>
            <w:top w:val="none" w:sz="0" w:space="0" w:color="auto"/>
            <w:left w:val="none" w:sz="0" w:space="0" w:color="auto"/>
            <w:bottom w:val="none" w:sz="0" w:space="0" w:color="auto"/>
            <w:right w:val="none" w:sz="0" w:space="0" w:color="auto"/>
          </w:divBdr>
        </w:div>
        <w:div w:id="2074503387">
          <w:marLeft w:val="0"/>
          <w:marRight w:val="0"/>
          <w:marTop w:val="0"/>
          <w:marBottom w:val="0"/>
          <w:divBdr>
            <w:top w:val="none" w:sz="0" w:space="0" w:color="auto"/>
            <w:left w:val="none" w:sz="0" w:space="0" w:color="auto"/>
            <w:bottom w:val="none" w:sz="0" w:space="0" w:color="auto"/>
            <w:right w:val="none" w:sz="0" w:space="0" w:color="auto"/>
          </w:divBdr>
        </w:div>
      </w:divsChild>
    </w:div>
    <w:div w:id="1208449934">
      <w:bodyDiv w:val="1"/>
      <w:marLeft w:val="0"/>
      <w:marRight w:val="0"/>
      <w:marTop w:val="0"/>
      <w:marBottom w:val="0"/>
      <w:divBdr>
        <w:top w:val="none" w:sz="0" w:space="0" w:color="auto"/>
        <w:left w:val="none" w:sz="0" w:space="0" w:color="auto"/>
        <w:bottom w:val="none" w:sz="0" w:space="0" w:color="auto"/>
        <w:right w:val="none" w:sz="0" w:space="0" w:color="auto"/>
      </w:divBdr>
      <w:divsChild>
        <w:div w:id="237638689">
          <w:marLeft w:val="0"/>
          <w:marRight w:val="0"/>
          <w:marTop w:val="0"/>
          <w:marBottom w:val="0"/>
          <w:divBdr>
            <w:top w:val="none" w:sz="0" w:space="0" w:color="auto"/>
            <w:left w:val="none" w:sz="0" w:space="0" w:color="auto"/>
            <w:bottom w:val="none" w:sz="0" w:space="0" w:color="auto"/>
            <w:right w:val="none" w:sz="0" w:space="0" w:color="auto"/>
          </w:divBdr>
        </w:div>
        <w:div w:id="899289711">
          <w:marLeft w:val="0"/>
          <w:marRight w:val="0"/>
          <w:marTop w:val="0"/>
          <w:marBottom w:val="0"/>
          <w:divBdr>
            <w:top w:val="none" w:sz="0" w:space="0" w:color="auto"/>
            <w:left w:val="none" w:sz="0" w:space="0" w:color="auto"/>
            <w:bottom w:val="none" w:sz="0" w:space="0" w:color="auto"/>
            <w:right w:val="none" w:sz="0" w:space="0" w:color="auto"/>
          </w:divBdr>
        </w:div>
      </w:divsChild>
    </w:div>
    <w:div w:id="1369795453">
      <w:bodyDiv w:val="1"/>
      <w:marLeft w:val="0"/>
      <w:marRight w:val="0"/>
      <w:marTop w:val="0"/>
      <w:marBottom w:val="0"/>
      <w:divBdr>
        <w:top w:val="none" w:sz="0" w:space="0" w:color="auto"/>
        <w:left w:val="none" w:sz="0" w:space="0" w:color="auto"/>
        <w:bottom w:val="none" w:sz="0" w:space="0" w:color="auto"/>
        <w:right w:val="none" w:sz="0" w:space="0" w:color="auto"/>
      </w:divBdr>
      <w:divsChild>
        <w:div w:id="237711649">
          <w:marLeft w:val="0"/>
          <w:marRight w:val="0"/>
          <w:marTop w:val="0"/>
          <w:marBottom w:val="0"/>
          <w:divBdr>
            <w:top w:val="none" w:sz="0" w:space="0" w:color="auto"/>
            <w:left w:val="none" w:sz="0" w:space="0" w:color="auto"/>
            <w:bottom w:val="none" w:sz="0" w:space="0" w:color="auto"/>
            <w:right w:val="none" w:sz="0" w:space="0" w:color="auto"/>
          </w:divBdr>
        </w:div>
        <w:div w:id="2058580803">
          <w:marLeft w:val="0"/>
          <w:marRight w:val="0"/>
          <w:marTop w:val="0"/>
          <w:marBottom w:val="0"/>
          <w:divBdr>
            <w:top w:val="none" w:sz="0" w:space="0" w:color="auto"/>
            <w:left w:val="none" w:sz="0" w:space="0" w:color="auto"/>
            <w:bottom w:val="none" w:sz="0" w:space="0" w:color="auto"/>
            <w:right w:val="none" w:sz="0" w:space="0" w:color="auto"/>
          </w:divBdr>
        </w:div>
      </w:divsChild>
    </w:div>
    <w:div w:id="1654721114">
      <w:bodyDiv w:val="1"/>
      <w:marLeft w:val="0"/>
      <w:marRight w:val="0"/>
      <w:marTop w:val="0"/>
      <w:marBottom w:val="0"/>
      <w:divBdr>
        <w:top w:val="none" w:sz="0" w:space="0" w:color="auto"/>
        <w:left w:val="none" w:sz="0" w:space="0" w:color="auto"/>
        <w:bottom w:val="none" w:sz="0" w:space="0" w:color="auto"/>
        <w:right w:val="none" w:sz="0" w:space="0" w:color="auto"/>
      </w:divBdr>
    </w:div>
    <w:div w:id="1887640557">
      <w:bodyDiv w:val="1"/>
      <w:marLeft w:val="0"/>
      <w:marRight w:val="0"/>
      <w:marTop w:val="0"/>
      <w:marBottom w:val="0"/>
      <w:divBdr>
        <w:top w:val="none" w:sz="0" w:space="0" w:color="auto"/>
        <w:left w:val="none" w:sz="0" w:space="0" w:color="auto"/>
        <w:bottom w:val="none" w:sz="0" w:space="0" w:color="auto"/>
        <w:right w:val="none" w:sz="0" w:space="0" w:color="auto"/>
      </w:divBdr>
      <w:divsChild>
        <w:div w:id="467749252">
          <w:marLeft w:val="0"/>
          <w:marRight w:val="0"/>
          <w:marTop w:val="0"/>
          <w:marBottom w:val="0"/>
          <w:divBdr>
            <w:top w:val="none" w:sz="0" w:space="0" w:color="auto"/>
            <w:left w:val="none" w:sz="0" w:space="0" w:color="auto"/>
            <w:bottom w:val="none" w:sz="0" w:space="0" w:color="auto"/>
            <w:right w:val="none" w:sz="0" w:space="0" w:color="auto"/>
          </w:divBdr>
        </w:div>
        <w:div w:id="534583734">
          <w:marLeft w:val="0"/>
          <w:marRight w:val="0"/>
          <w:marTop w:val="0"/>
          <w:marBottom w:val="0"/>
          <w:divBdr>
            <w:top w:val="none" w:sz="0" w:space="0" w:color="auto"/>
            <w:left w:val="none" w:sz="0" w:space="0" w:color="auto"/>
            <w:bottom w:val="none" w:sz="0" w:space="0" w:color="auto"/>
            <w:right w:val="none" w:sz="0" w:space="0" w:color="auto"/>
          </w:divBdr>
        </w:div>
        <w:div w:id="1269390186">
          <w:marLeft w:val="0"/>
          <w:marRight w:val="0"/>
          <w:marTop w:val="0"/>
          <w:marBottom w:val="0"/>
          <w:divBdr>
            <w:top w:val="none" w:sz="0" w:space="0" w:color="auto"/>
            <w:left w:val="none" w:sz="0" w:space="0" w:color="auto"/>
            <w:bottom w:val="none" w:sz="0" w:space="0" w:color="auto"/>
            <w:right w:val="none" w:sz="0" w:space="0" w:color="auto"/>
          </w:divBdr>
        </w:div>
        <w:div w:id="1515267444">
          <w:marLeft w:val="0"/>
          <w:marRight w:val="0"/>
          <w:marTop w:val="0"/>
          <w:marBottom w:val="0"/>
          <w:divBdr>
            <w:top w:val="none" w:sz="0" w:space="0" w:color="auto"/>
            <w:left w:val="none" w:sz="0" w:space="0" w:color="auto"/>
            <w:bottom w:val="none" w:sz="0" w:space="0" w:color="auto"/>
            <w:right w:val="none" w:sz="0" w:space="0" w:color="auto"/>
          </w:divBdr>
        </w:div>
        <w:div w:id="197802305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microsoft.com/office/2018/08/relationships/commentsExtensible" Target="commentsExtensible.xml"/><Relationship Id="rId3" Type="http://schemas.openxmlformats.org/officeDocument/2006/relationships/customXml" Target="../customXml/item3.xml"/><Relationship Id="rId7" Type="http://schemas.openxmlformats.org/officeDocument/2006/relationships/webSettings" Target="webSettings.xml"/><Relationship Id="rId12" Type="http://schemas.microsoft.com/office/2016/09/relationships/commentsIds" Target="commentsIds.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ettings" Target="settings.xml"/><Relationship Id="rId11" Type="http://schemas.microsoft.com/office/2011/relationships/commentsExtended" Target="commentsExtended.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comments" Target="comments.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e293f50e-b80d-400a-80a1-6226c80ebbbb" xsi:nil="true"/>
    <lcf76f155ced4ddcb4097134ff3c332f xmlns="c8ae1d7c-2bd3-44b1-9ec8-2a84712b19ec">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E579B56BAECA84AA24CE2339784D7AE" ma:contentTypeVersion="13" ma:contentTypeDescription="Create a new document." ma:contentTypeScope="" ma:versionID="85be5cc9ea30e0d7193d00fe68a85330">
  <xsd:schema xmlns:xsd="http://www.w3.org/2001/XMLSchema" xmlns:xs="http://www.w3.org/2001/XMLSchema" xmlns:p="http://schemas.microsoft.com/office/2006/metadata/properties" xmlns:ns2="c8ae1d7c-2bd3-44b1-9ec8-2a84712b19ec" xmlns:ns3="e293f50e-b80d-400a-80a1-6226c80ebbbb" targetNamespace="http://schemas.microsoft.com/office/2006/metadata/properties" ma:root="true" ma:fieldsID="f0462b68199e6abc5d13791656a69451" ns2:_="" ns3:_="">
    <xsd:import namespace="c8ae1d7c-2bd3-44b1-9ec8-2a84712b19ec"/>
    <xsd:import namespace="e293f50e-b80d-400a-80a1-6226c80ebbb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ae1d7c-2bd3-44b1-9ec8-2a84712b19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8bf6974d-894c-4b76-94e9-da4eaeb0c39e"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293f50e-b80d-400a-80a1-6226c80ebbbb"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3ac19ad-e708-4eb4-b683-f81515613e9c}" ma:internalName="TaxCatchAll" ma:showField="CatchAllData" ma:web="e293f50e-b80d-400a-80a1-6226c80ebb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3B5ABDC-BF17-4546-A031-4A40461EDBFF}">
  <ds:schemaRefs>
    <ds:schemaRef ds:uri="http://schemas.microsoft.com/sharepoint/v3/contenttype/forms"/>
  </ds:schemaRefs>
</ds:datastoreItem>
</file>

<file path=customXml/itemProps2.xml><?xml version="1.0" encoding="utf-8"?>
<ds:datastoreItem xmlns:ds="http://schemas.openxmlformats.org/officeDocument/2006/customXml" ds:itemID="{10F8C2B5-D6CD-489D-AEFC-E06B34451070}">
  <ds:schemaRefs>
    <ds:schemaRef ds:uri="http://schemas.openxmlformats.org/officeDocument/2006/bibliography"/>
  </ds:schemaRefs>
</ds:datastoreItem>
</file>

<file path=customXml/itemProps3.xml><?xml version="1.0" encoding="utf-8"?>
<ds:datastoreItem xmlns:ds="http://schemas.openxmlformats.org/officeDocument/2006/customXml" ds:itemID="{A54994B0-49BF-4917-BD73-69753BD67687}">
  <ds:schemaRefs>
    <ds:schemaRef ds:uri="http://purl.org/dc/elements/1.1/"/>
    <ds:schemaRef ds:uri="http://purl.org/dc/terms/"/>
    <ds:schemaRef ds:uri="http://schemas.microsoft.com/office/infopath/2007/PartnerControls"/>
    <ds:schemaRef ds:uri="http://purl.org/dc/dcmitype/"/>
    <ds:schemaRef ds:uri="08adef74-251f-42fc-9024-6df5c4e3f36b"/>
    <ds:schemaRef ds:uri="ce3f51e1-bba9-40da-a5ca-46a5496fa266"/>
    <ds:schemaRef ds:uri="http://schemas.microsoft.com/office/2006/metadata/properties"/>
    <ds:schemaRef ds:uri="http://schemas.microsoft.com/office/2006/documentManagement/types"/>
    <ds:schemaRef ds:uri="http://schemas.openxmlformats.org/package/2006/metadata/core-properties"/>
    <ds:schemaRef ds:uri="http://www.w3.org/XML/1998/namespace"/>
    <ds:schemaRef ds:uri="e293f50e-b80d-400a-80a1-6226c80ebbbb"/>
    <ds:schemaRef ds:uri="c8ae1d7c-2bd3-44b1-9ec8-2a84712b19ec"/>
  </ds:schemaRefs>
</ds:datastoreItem>
</file>

<file path=customXml/itemProps4.xml><?xml version="1.0" encoding="utf-8"?>
<ds:datastoreItem xmlns:ds="http://schemas.openxmlformats.org/officeDocument/2006/customXml" ds:itemID="{01DA0012-E5CC-4E02-A723-EEFD24F0D0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ae1d7c-2bd3-44b1-9ec8-2a84712b19ec"/>
    <ds:schemaRef ds:uri="e293f50e-b80d-400a-80a1-6226c80ebb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301</Words>
  <Characters>1749</Characters>
  <Application>Microsoft Office Word</Application>
  <DocSecurity>0</DocSecurity>
  <Lines>14</Lines>
  <Paragraphs>4</Paragraphs>
  <ScaleCrop>false</ScaleCrop>
  <Company/>
  <LinksUpToDate>false</LinksUpToDate>
  <CharactersWithSpaces>2046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Kaie Pukk - SOM</dc:creator>
  <cp:keywords/>
  <dc:description/>
  <cp:lastModifiedBy>Markus Ühtigi - JUSTDIGI</cp:lastModifiedBy>
  <cp:revision>8</cp:revision>
  <dcterms:created xsi:type="dcterms:W3CDTF">2025-06-30T13:36:00Z</dcterms:created>
  <dcterms:modified xsi:type="dcterms:W3CDTF">2025-08-14T12:31:00Z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2024-12-23T10:44:19Z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8fe098d2-428d-4bd4-9803-7195fe96f0e2</vt:lpwstr>
  </property>
  <property fmtid="{D5CDD505-2E9C-101B-9397-08002B2CF9AE}" pid="7" name="MSIP_Label_defa4170-0d19-0005-0004-bc88714345d2_ActionId">
    <vt:lpwstr>92a50e85-7481-4802-a29e-1ae642a5062b</vt:lpwstr>
  </property>
  <property fmtid="{D5CDD505-2E9C-101B-9397-08002B2CF9AE}" pid="8" name="MSIP_Label_defa4170-0d19-0005-0004-bc88714345d2_ContentBits">
    <vt:lpwstr>0</vt:lpwstr>
  </property>
  <property fmtid="{D5CDD505-2E9C-101B-9397-08002B2CF9AE}" pid="9" name="ContentTypeId">
    <vt:lpwstr>0x0101003E579B56BAECA84AA24CE2339784D7AE</vt:lpwstr>
  </property>
  <property fmtid="{D5CDD505-2E9C-101B-9397-08002B2CF9AE}" pid="10" name="MediaServiceImageTags">
    <vt:lpwstr/>
  </property>
</Properties>
</file>